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page" w:horzAnchor="margin" w:tblpXSpec="center" w:tblpY="2581"/>
        <w:tblW w:w="9559" w:type="dxa"/>
        <w:tblLook w:val="04A0" w:firstRow="1" w:lastRow="0" w:firstColumn="1" w:lastColumn="0" w:noHBand="0" w:noVBand="1"/>
      </w:tblPr>
      <w:tblGrid>
        <w:gridCol w:w="2351"/>
        <w:gridCol w:w="1336"/>
        <w:gridCol w:w="1134"/>
        <w:gridCol w:w="1275"/>
        <w:gridCol w:w="1134"/>
        <w:gridCol w:w="1276"/>
        <w:gridCol w:w="1053"/>
      </w:tblGrid>
      <w:tr w:rsidR="00B27033" w:rsidRPr="00C06D4C" w:rsidTr="00311EBD">
        <w:trPr>
          <w:trHeight w:val="285"/>
        </w:trPr>
        <w:tc>
          <w:tcPr>
            <w:tcW w:w="2351" w:type="dxa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:rsidR="00B27033" w:rsidRDefault="00B27033" w:rsidP="00311EB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Phyla in </w:t>
            </w:r>
            <w:proofErr w:type="spellStart"/>
            <w:r>
              <w:rPr>
                <w:b/>
                <w:sz w:val="28"/>
              </w:rPr>
              <w:t>stool</w:t>
            </w:r>
            <w:proofErr w:type="spellEnd"/>
          </w:p>
          <w:p w:rsidR="00B27033" w:rsidRPr="00B27033" w:rsidRDefault="00B27033" w:rsidP="00311EBD">
            <w:pPr>
              <w:jc w:val="center"/>
            </w:pPr>
          </w:p>
        </w:tc>
        <w:tc>
          <w:tcPr>
            <w:tcW w:w="2470" w:type="dxa"/>
            <w:gridSpan w:val="2"/>
            <w:noWrap/>
            <w:hideMark/>
          </w:tcPr>
          <w:p w:rsidR="00B27033" w:rsidRPr="00B27033" w:rsidRDefault="00C06D4C" w:rsidP="00311EBD">
            <w:pPr>
              <w:jc w:val="center"/>
            </w:pPr>
            <w:proofErr w:type="spellStart"/>
            <w:r>
              <w:t>Control</w:t>
            </w:r>
            <w:proofErr w:type="spellEnd"/>
            <w:r>
              <w:t xml:space="preserve"> (= wild-</w:t>
            </w:r>
            <w:r w:rsidR="00B27033" w:rsidRPr="00B27033">
              <w:t>type)</w:t>
            </w:r>
          </w:p>
        </w:tc>
        <w:tc>
          <w:tcPr>
            <w:tcW w:w="2409" w:type="dxa"/>
            <w:gridSpan w:val="2"/>
            <w:noWrap/>
            <w:hideMark/>
          </w:tcPr>
          <w:p w:rsidR="00B27033" w:rsidRPr="00B27033" w:rsidRDefault="00B27033" w:rsidP="00311EBD">
            <w:pPr>
              <w:jc w:val="center"/>
            </w:pPr>
            <w:proofErr w:type="spellStart"/>
            <w:r w:rsidRPr="00B27033">
              <w:t>Kindlin</w:t>
            </w:r>
            <w:proofErr w:type="spellEnd"/>
            <w:r w:rsidR="00C06D4C">
              <w:t xml:space="preserve"> 2</w:t>
            </w:r>
            <w:r w:rsidR="00C06D4C" w:rsidRPr="00C06D4C">
              <w:rPr>
                <w:vertAlign w:val="superscript"/>
              </w:rPr>
              <w:t>(-/-)</w:t>
            </w:r>
          </w:p>
        </w:tc>
        <w:tc>
          <w:tcPr>
            <w:tcW w:w="2329" w:type="dxa"/>
            <w:gridSpan w:val="2"/>
            <w:noWrap/>
            <w:hideMark/>
          </w:tcPr>
          <w:p w:rsidR="00B27033" w:rsidRPr="00C06D4C" w:rsidRDefault="00C06D4C" w:rsidP="00311EBD">
            <w:pPr>
              <w:jc w:val="center"/>
              <w:rPr>
                <w:lang w:val="en-US"/>
              </w:rPr>
            </w:pPr>
            <w:proofErr w:type="spellStart"/>
            <w:r w:rsidRPr="00C06D4C">
              <w:rPr>
                <w:lang w:val="en-US"/>
              </w:rPr>
              <w:t>Kindlin</w:t>
            </w:r>
            <w:proofErr w:type="spellEnd"/>
            <w:r w:rsidRPr="00C06D4C">
              <w:rPr>
                <w:lang w:val="en-US"/>
              </w:rPr>
              <w:t xml:space="preserve"> </w:t>
            </w:r>
            <w:r w:rsidR="00B27033" w:rsidRPr="00C06D4C">
              <w:rPr>
                <w:lang w:val="en-US"/>
              </w:rPr>
              <w:t>2</w:t>
            </w:r>
            <w:r w:rsidRPr="00C06D4C">
              <w:rPr>
                <w:vertAlign w:val="superscript"/>
                <w:lang w:val="en-US"/>
              </w:rPr>
              <w:t>(-/-)</w:t>
            </w:r>
            <w:r w:rsidRPr="00C06D4C">
              <w:rPr>
                <w:lang w:val="en-US"/>
              </w:rPr>
              <w:br/>
            </w:r>
            <w:r w:rsidR="00B27033" w:rsidRPr="00C06D4C">
              <w:rPr>
                <w:lang w:val="en-US"/>
              </w:rPr>
              <w:t>+ UDCA</w:t>
            </w:r>
            <w:r>
              <w:rPr>
                <w:lang w:val="en-US"/>
              </w:rPr>
              <w:t>-</w:t>
            </w:r>
            <w:r w:rsidR="00B27033" w:rsidRPr="00C06D4C">
              <w:rPr>
                <w:lang w:val="en-US"/>
              </w:rPr>
              <w:t>LPE</w:t>
            </w:r>
          </w:p>
        </w:tc>
      </w:tr>
      <w:tr w:rsidR="00B27033" w:rsidRPr="00C06D4C" w:rsidTr="00311EBD">
        <w:trPr>
          <w:trHeight w:val="285"/>
        </w:trPr>
        <w:tc>
          <w:tcPr>
            <w:tcW w:w="2351" w:type="dxa"/>
            <w:vMerge/>
            <w:shd w:val="clear" w:color="auto" w:fill="BFBFBF" w:themeFill="background1" w:themeFillShade="BF"/>
            <w:noWrap/>
            <w:hideMark/>
          </w:tcPr>
          <w:p w:rsidR="00B27033" w:rsidRPr="00C06D4C" w:rsidRDefault="00B27033" w:rsidP="00311EBD">
            <w:pPr>
              <w:rPr>
                <w:lang w:val="en-US"/>
              </w:rPr>
            </w:pPr>
          </w:p>
        </w:tc>
        <w:tc>
          <w:tcPr>
            <w:tcW w:w="1336" w:type="dxa"/>
            <w:noWrap/>
            <w:hideMark/>
          </w:tcPr>
          <w:p w:rsidR="00B27033" w:rsidRPr="00C06D4C" w:rsidRDefault="00B27033" w:rsidP="00311EBD">
            <w:pPr>
              <w:jc w:val="center"/>
              <w:rPr>
                <w:lang w:val="en-US"/>
              </w:rPr>
            </w:pPr>
            <w:r w:rsidRPr="00C06D4C">
              <w:rPr>
                <w:lang w:val="en-US"/>
              </w:rPr>
              <w:t>mean value</w:t>
            </w:r>
          </w:p>
        </w:tc>
        <w:tc>
          <w:tcPr>
            <w:tcW w:w="1134" w:type="dxa"/>
            <w:noWrap/>
            <w:hideMark/>
          </w:tcPr>
          <w:p w:rsidR="00B27033" w:rsidRPr="00C06D4C" w:rsidRDefault="00B27033" w:rsidP="00311EBD">
            <w:pPr>
              <w:jc w:val="center"/>
              <w:rPr>
                <w:lang w:val="en-US"/>
              </w:rPr>
            </w:pPr>
            <w:r w:rsidRPr="00C06D4C">
              <w:rPr>
                <w:lang w:val="en-US"/>
              </w:rPr>
              <w:t>deviation</w:t>
            </w:r>
          </w:p>
        </w:tc>
        <w:tc>
          <w:tcPr>
            <w:tcW w:w="1275" w:type="dxa"/>
            <w:noWrap/>
            <w:hideMark/>
          </w:tcPr>
          <w:p w:rsidR="00B27033" w:rsidRPr="00C06D4C" w:rsidRDefault="00B27033" w:rsidP="00311EBD">
            <w:pPr>
              <w:jc w:val="center"/>
              <w:rPr>
                <w:lang w:val="en-US"/>
              </w:rPr>
            </w:pPr>
            <w:r w:rsidRPr="00C06D4C">
              <w:rPr>
                <w:lang w:val="en-US"/>
              </w:rPr>
              <w:t>mean value</w:t>
            </w:r>
          </w:p>
        </w:tc>
        <w:tc>
          <w:tcPr>
            <w:tcW w:w="1134" w:type="dxa"/>
            <w:noWrap/>
            <w:hideMark/>
          </w:tcPr>
          <w:p w:rsidR="00B27033" w:rsidRPr="00C06D4C" w:rsidRDefault="00B27033" w:rsidP="00311EBD">
            <w:pPr>
              <w:jc w:val="center"/>
              <w:rPr>
                <w:lang w:val="en-US"/>
              </w:rPr>
            </w:pPr>
            <w:r w:rsidRPr="00C06D4C">
              <w:rPr>
                <w:lang w:val="en-US"/>
              </w:rPr>
              <w:t>deviation</w:t>
            </w:r>
          </w:p>
        </w:tc>
        <w:tc>
          <w:tcPr>
            <w:tcW w:w="1276" w:type="dxa"/>
            <w:noWrap/>
            <w:hideMark/>
          </w:tcPr>
          <w:p w:rsidR="00B27033" w:rsidRPr="00C06D4C" w:rsidRDefault="00B27033" w:rsidP="00311EBD">
            <w:pPr>
              <w:jc w:val="center"/>
              <w:rPr>
                <w:lang w:val="en-US"/>
              </w:rPr>
            </w:pPr>
            <w:r w:rsidRPr="00C06D4C">
              <w:rPr>
                <w:lang w:val="en-US"/>
              </w:rPr>
              <w:t>mean value</w:t>
            </w:r>
          </w:p>
        </w:tc>
        <w:tc>
          <w:tcPr>
            <w:tcW w:w="1053" w:type="dxa"/>
            <w:noWrap/>
            <w:hideMark/>
          </w:tcPr>
          <w:p w:rsidR="00B27033" w:rsidRPr="00C06D4C" w:rsidRDefault="00B27033" w:rsidP="00311EBD">
            <w:pPr>
              <w:jc w:val="center"/>
              <w:rPr>
                <w:lang w:val="en-US"/>
              </w:rPr>
            </w:pPr>
            <w:r w:rsidRPr="00C06D4C">
              <w:rPr>
                <w:lang w:val="en-US"/>
              </w:rPr>
              <w:t>deviation</w:t>
            </w:r>
          </w:p>
        </w:tc>
      </w:tr>
      <w:tr w:rsidR="00B27033" w:rsidRPr="00C06D4C" w:rsidTr="00311EBD">
        <w:trPr>
          <w:trHeight w:val="285"/>
        </w:trPr>
        <w:tc>
          <w:tcPr>
            <w:tcW w:w="2351" w:type="dxa"/>
            <w:noWrap/>
            <w:hideMark/>
          </w:tcPr>
          <w:p w:rsidR="00B27033" w:rsidRPr="00C06D4C" w:rsidRDefault="00B27033" w:rsidP="00311EBD">
            <w:pPr>
              <w:rPr>
                <w:lang w:val="en-US"/>
              </w:rPr>
            </w:pPr>
            <w:proofErr w:type="spellStart"/>
            <w:r w:rsidRPr="00C06D4C">
              <w:rPr>
                <w:lang w:val="en-US"/>
              </w:rPr>
              <w:t>Actinobacteria</w:t>
            </w:r>
            <w:proofErr w:type="spellEnd"/>
          </w:p>
        </w:tc>
        <w:tc>
          <w:tcPr>
            <w:tcW w:w="1336" w:type="dxa"/>
            <w:noWrap/>
            <w:hideMark/>
          </w:tcPr>
          <w:p w:rsidR="00B27033" w:rsidRPr="00C06D4C" w:rsidRDefault="00B27033" w:rsidP="00311EBD">
            <w:pPr>
              <w:rPr>
                <w:lang w:val="en-US"/>
              </w:rPr>
            </w:pPr>
            <w:r w:rsidRPr="00C06D4C">
              <w:rPr>
                <w:lang w:val="en-US"/>
              </w:rPr>
              <w:t>2,10%</w:t>
            </w:r>
          </w:p>
        </w:tc>
        <w:tc>
          <w:tcPr>
            <w:tcW w:w="1134" w:type="dxa"/>
            <w:noWrap/>
            <w:hideMark/>
          </w:tcPr>
          <w:p w:rsidR="00B27033" w:rsidRPr="00C06D4C" w:rsidRDefault="00B27033" w:rsidP="00311EBD">
            <w:pPr>
              <w:rPr>
                <w:lang w:val="en-US"/>
              </w:rPr>
            </w:pPr>
            <w:r w:rsidRPr="00C06D4C">
              <w:rPr>
                <w:lang w:val="en-US"/>
              </w:rPr>
              <w:t>0,37%</w:t>
            </w:r>
          </w:p>
        </w:tc>
        <w:tc>
          <w:tcPr>
            <w:tcW w:w="1275" w:type="dxa"/>
            <w:noWrap/>
            <w:hideMark/>
          </w:tcPr>
          <w:p w:rsidR="00B27033" w:rsidRPr="00C06D4C" w:rsidRDefault="00B27033" w:rsidP="00311EBD">
            <w:pPr>
              <w:rPr>
                <w:lang w:val="en-US"/>
              </w:rPr>
            </w:pPr>
            <w:r w:rsidRPr="00C06D4C">
              <w:rPr>
                <w:lang w:val="en-US"/>
              </w:rPr>
              <w:t>0,63%</w:t>
            </w:r>
          </w:p>
        </w:tc>
        <w:tc>
          <w:tcPr>
            <w:tcW w:w="1134" w:type="dxa"/>
            <w:noWrap/>
            <w:hideMark/>
          </w:tcPr>
          <w:p w:rsidR="00B27033" w:rsidRPr="00C06D4C" w:rsidRDefault="00B27033" w:rsidP="00311EBD">
            <w:pPr>
              <w:rPr>
                <w:lang w:val="en-US"/>
              </w:rPr>
            </w:pPr>
            <w:r w:rsidRPr="00C06D4C">
              <w:rPr>
                <w:lang w:val="en-US"/>
              </w:rPr>
              <w:t>0,56%</w:t>
            </w:r>
          </w:p>
        </w:tc>
        <w:tc>
          <w:tcPr>
            <w:tcW w:w="1276" w:type="dxa"/>
            <w:noWrap/>
            <w:hideMark/>
          </w:tcPr>
          <w:p w:rsidR="00B27033" w:rsidRPr="00C06D4C" w:rsidRDefault="00B27033" w:rsidP="00311EBD">
            <w:pPr>
              <w:rPr>
                <w:lang w:val="en-US"/>
              </w:rPr>
            </w:pPr>
            <w:r w:rsidRPr="00C06D4C">
              <w:rPr>
                <w:lang w:val="en-US"/>
              </w:rPr>
              <w:t>1,23%</w:t>
            </w:r>
          </w:p>
        </w:tc>
        <w:tc>
          <w:tcPr>
            <w:tcW w:w="1053" w:type="dxa"/>
            <w:noWrap/>
            <w:hideMark/>
          </w:tcPr>
          <w:p w:rsidR="00B27033" w:rsidRPr="00C06D4C" w:rsidRDefault="00B27033" w:rsidP="00311EBD">
            <w:pPr>
              <w:rPr>
                <w:lang w:val="en-US"/>
              </w:rPr>
            </w:pPr>
            <w:r w:rsidRPr="00C06D4C">
              <w:rPr>
                <w:lang w:val="en-US"/>
              </w:rPr>
              <w:t>1,05%</w:t>
            </w:r>
          </w:p>
        </w:tc>
      </w:tr>
      <w:tr w:rsidR="00B27033" w:rsidRPr="00B27033" w:rsidTr="00311EBD">
        <w:trPr>
          <w:trHeight w:val="285"/>
        </w:trPr>
        <w:tc>
          <w:tcPr>
            <w:tcW w:w="2351" w:type="dxa"/>
            <w:noWrap/>
            <w:hideMark/>
          </w:tcPr>
          <w:p w:rsidR="00B27033" w:rsidRPr="00B27033" w:rsidRDefault="00B27033" w:rsidP="00311EBD">
            <w:proofErr w:type="spellStart"/>
            <w:r w:rsidRPr="00C06D4C">
              <w:rPr>
                <w:lang w:val="en-US"/>
              </w:rPr>
              <w:t>Bacteroid</w:t>
            </w:r>
            <w:r w:rsidRPr="00B27033">
              <w:t>etes</w:t>
            </w:r>
            <w:proofErr w:type="spellEnd"/>
          </w:p>
        </w:tc>
        <w:tc>
          <w:tcPr>
            <w:tcW w:w="1336" w:type="dxa"/>
            <w:noWrap/>
            <w:hideMark/>
          </w:tcPr>
          <w:p w:rsidR="00B27033" w:rsidRPr="00B27033" w:rsidRDefault="00B27033" w:rsidP="00311EBD">
            <w:r w:rsidRPr="00B27033">
              <w:t>84,20%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5,39%</w:t>
            </w:r>
          </w:p>
        </w:tc>
        <w:tc>
          <w:tcPr>
            <w:tcW w:w="1275" w:type="dxa"/>
            <w:noWrap/>
            <w:hideMark/>
          </w:tcPr>
          <w:p w:rsidR="00B27033" w:rsidRPr="00B27033" w:rsidRDefault="00B27033" w:rsidP="00311EBD">
            <w:r w:rsidRPr="00B27033">
              <w:t>38,60%</w:t>
            </w:r>
            <w:r w:rsidR="001053D5">
              <w:t>(*</w:t>
            </w:r>
            <w:r w:rsidR="00C06D4C">
              <w:t xml:space="preserve"> </w:t>
            </w:r>
            <w:r w:rsidR="00C06D4C" w:rsidRPr="00C06D4C">
              <w:rPr>
                <w:vertAlign w:val="superscript"/>
              </w:rPr>
              <w:t>+</w:t>
            </w:r>
            <w:r w:rsidR="001053D5">
              <w:t>)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22,50%</w:t>
            </w:r>
          </w:p>
        </w:tc>
        <w:tc>
          <w:tcPr>
            <w:tcW w:w="1276" w:type="dxa"/>
            <w:noWrap/>
            <w:hideMark/>
          </w:tcPr>
          <w:p w:rsidR="00B27033" w:rsidRPr="00B27033" w:rsidRDefault="00B27033" w:rsidP="00311EBD">
            <w:r w:rsidRPr="00B27033">
              <w:t>76,33%</w:t>
            </w:r>
            <w:r w:rsidR="00C06D4C">
              <w:t xml:space="preserve">  </w:t>
            </w:r>
          </w:p>
        </w:tc>
        <w:tc>
          <w:tcPr>
            <w:tcW w:w="1053" w:type="dxa"/>
            <w:noWrap/>
            <w:hideMark/>
          </w:tcPr>
          <w:p w:rsidR="00B27033" w:rsidRPr="00B27033" w:rsidRDefault="00B27033" w:rsidP="00311EBD">
            <w:r w:rsidRPr="00B27033">
              <w:t>4,03%</w:t>
            </w:r>
          </w:p>
        </w:tc>
      </w:tr>
      <w:tr w:rsidR="00B27033" w:rsidRPr="00B27033" w:rsidTr="00311EBD">
        <w:trPr>
          <w:trHeight w:val="285"/>
        </w:trPr>
        <w:tc>
          <w:tcPr>
            <w:tcW w:w="2351" w:type="dxa"/>
            <w:noWrap/>
            <w:hideMark/>
          </w:tcPr>
          <w:p w:rsidR="00B27033" w:rsidRPr="00B27033" w:rsidRDefault="00B27033" w:rsidP="00311EBD">
            <w:proofErr w:type="spellStart"/>
            <w:r w:rsidRPr="00B27033">
              <w:t>Candidate</w:t>
            </w:r>
            <w:proofErr w:type="spellEnd"/>
            <w:r w:rsidRPr="00B27033">
              <w:t> </w:t>
            </w:r>
            <w:proofErr w:type="spellStart"/>
            <w:r w:rsidRPr="00B27033">
              <w:t>division</w:t>
            </w:r>
            <w:proofErr w:type="spellEnd"/>
            <w:r w:rsidRPr="00B27033">
              <w:t> TM7</w:t>
            </w:r>
          </w:p>
        </w:tc>
        <w:tc>
          <w:tcPr>
            <w:tcW w:w="1336" w:type="dxa"/>
            <w:noWrap/>
            <w:hideMark/>
          </w:tcPr>
          <w:p w:rsidR="00B27033" w:rsidRPr="00B27033" w:rsidRDefault="00B27033" w:rsidP="00311EBD">
            <w:r w:rsidRPr="00B27033">
              <w:t>0,10%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0,08%</w:t>
            </w:r>
          </w:p>
        </w:tc>
        <w:tc>
          <w:tcPr>
            <w:tcW w:w="1275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276" w:type="dxa"/>
            <w:noWrap/>
            <w:hideMark/>
          </w:tcPr>
          <w:p w:rsidR="00B27033" w:rsidRPr="00B27033" w:rsidRDefault="00B27033" w:rsidP="00311EBD">
            <w:r w:rsidRPr="00B27033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B27033" w:rsidRDefault="00B27033" w:rsidP="00311EBD">
            <w:r w:rsidRPr="00B27033">
              <w:t>0,09%</w:t>
            </w:r>
          </w:p>
        </w:tc>
      </w:tr>
      <w:tr w:rsidR="00B27033" w:rsidRPr="00B27033" w:rsidTr="00311EBD">
        <w:trPr>
          <w:trHeight w:val="285"/>
        </w:trPr>
        <w:tc>
          <w:tcPr>
            <w:tcW w:w="2351" w:type="dxa"/>
            <w:noWrap/>
            <w:hideMark/>
          </w:tcPr>
          <w:p w:rsidR="00B27033" w:rsidRPr="00B27033" w:rsidRDefault="00B27033" w:rsidP="00311EBD">
            <w:proofErr w:type="spellStart"/>
            <w:r w:rsidRPr="00B27033">
              <w:t>Cyanobacteria</w:t>
            </w:r>
            <w:proofErr w:type="spellEnd"/>
          </w:p>
        </w:tc>
        <w:tc>
          <w:tcPr>
            <w:tcW w:w="1336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275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276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</w:tr>
      <w:tr w:rsidR="00B27033" w:rsidRPr="00B27033" w:rsidTr="00311EBD">
        <w:trPr>
          <w:trHeight w:val="285"/>
        </w:trPr>
        <w:tc>
          <w:tcPr>
            <w:tcW w:w="2351" w:type="dxa"/>
            <w:noWrap/>
            <w:hideMark/>
          </w:tcPr>
          <w:p w:rsidR="00B27033" w:rsidRPr="00B27033" w:rsidRDefault="00B27033" w:rsidP="00311EBD">
            <w:proofErr w:type="spellStart"/>
            <w:r w:rsidRPr="00B27033">
              <w:t>Deferribacteres</w:t>
            </w:r>
            <w:proofErr w:type="spellEnd"/>
          </w:p>
        </w:tc>
        <w:tc>
          <w:tcPr>
            <w:tcW w:w="1336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275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276" w:type="dxa"/>
            <w:noWrap/>
            <w:hideMark/>
          </w:tcPr>
          <w:p w:rsidR="00B27033" w:rsidRPr="00B27033" w:rsidRDefault="00B27033" w:rsidP="00311EBD">
            <w:r w:rsidRPr="00B27033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B27033" w:rsidRDefault="00B27033" w:rsidP="00311EBD">
            <w:r w:rsidRPr="00B27033">
              <w:t>0,05%</w:t>
            </w:r>
          </w:p>
        </w:tc>
      </w:tr>
      <w:tr w:rsidR="00B27033" w:rsidRPr="00B27033" w:rsidTr="00311EBD">
        <w:trPr>
          <w:trHeight w:val="285"/>
        </w:trPr>
        <w:tc>
          <w:tcPr>
            <w:tcW w:w="2351" w:type="dxa"/>
            <w:noWrap/>
            <w:hideMark/>
          </w:tcPr>
          <w:p w:rsidR="00B27033" w:rsidRPr="00B27033" w:rsidRDefault="00B27033" w:rsidP="00311EBD">
            <w:proofErr w:type="spellStart"/>
            <w:r w:rsidRPr="00B27033">
              <w:t>Firmicutes</w:t>
            </w:r>
            <w:proofErr w:type="spellEnd"/>
          </w:p>
        </w:tc>
        <w:tc>
          <w:tcPr>
            <w:tcW w:w="1336" w:type="dxa"/>
            <w:noWrap/>
            <w:hideMark/>
          </w:tcPr>
          <w:p w:rsidR="00B27033" w:rsidRPr="00B27033" w:rsidRDefault="00B27033" w:rsidP="00311EBD">
            <w:r w:rsidRPr="00B27033">
              <w:t>12,03%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5,17%</w:t>
            </w:r>
          </w:p>
        </w:tc>
        <w:tc>
          <w:tcPr>
            <w:tcW w:w="1275" w:type="dxa"/>
            <w:noWrap/>
            <w:hideMark/>
          </w:tcPr>
          <w:p w:rsidR="00B27033" w:rsidRPr="00B27033" w:rsidRDefault="00B27033" w:rsidP="00311EBD">
            <w:r w:rsidRPr="00B27033">
              <w:t>14,33%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17,36%</w:t>
            </w:r>
          </w:p>
        </w:tc>
        <w:tc>
          <w:tcPr>
            <w:tcW w:w="1276" w:type="dxa"/>
            <w:noWrap/>
            <w:hideMark/>
          </w:tcPr>
          <w:p w:rsidR="00B27033" w:rsidRPr="00B27033" w:rsidRDefault="00B27033" w:rsidP="00311EBD">
            <w:r w:rsidRPr="00B27033">
              <w:t>12,10%</w:t>
            </w:r>
          </w:p>
        </w:tc>
        <w:tc>
          <w:tcPr>
            <w:tcW w:w="1053" w:type="dxa"/>
            <w:noWrap/>
            <w:hideMark/>
          </w:tcPr>
          <w:p w:rsidR="00B27033" w:rsidRPr="00B27033" w:rsidRDefault="00B27033" w:rsidP="00311EBD">
            <w:r w:rsidRPr="00B27033">
              <w:t>4,58%</w:t>
            </w:r>
          </w:p>
        </w:tc>
      </w:tr>
      <w:tr w:rsidR="00B27033" w:rsidRPr="00B27033" w:rsidTr="00311EBD">
        <w:trPr>
          <w:trHeight w:val="285"/>
        </w:trPr>
        <w:tc>
          <w:tcPr>
            <w:tcW w:w="2351" w:type="dxa"/>
            <w:noWrap/>
            <w:hideMark/>
          </w:tcPr>
          <w:p w:rsidR="00B27033" w:rsidRPr="00B27033" w:rsidRDefault="00B27033" w:rsidP="00311EBD">
            <w:proofErr w:type="spellStart"/>
            <w:r w:rsidRPr="00B27033">
              <w:t>Proteobacteria</w:t>
            </w:r>
            <w:proofErr w:type="spellEnd"/>
          </w:p>
        </w:tc>
        <w:tc>
          <w:tcPr>
            <w:tcW w:w="1336" w:type="dxa"/>
            <w:noWrap/>
            <w:hideMark/>
          </w:tcPr>
          <w:p w:rsidR="00B27033" w:rsidRPr="00B27033" w:rsidRDefault="00B27033" w:rsidP="00311EBD">
            <w:r w:rsidRPr="00B27033">
              <w:t>0,93%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0,29%</w:t>
            </w:r>
          </w:p>
        </w:tc>
        <w:tc>
          <w:tcPr>
            <w:tcW w:w="1275" w:type="dxa"/>
            <w:noWrap/>
            <w:hideMark/>
          </w:tcPr>
          <w:p w:rsidR="00B27033" w:rsidRPr="00B27033" w:rsidRDefault="00B27033" w:rsidP="00311EBD">
            <w:r w:rsidRPr="00B27033">
              <w:t>16,83%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19,65%</w:t>
            </w:r>
          </w:p>
        </w:tc>
        <w:tc>
          <w:tcPr>
            <w:tcW w:w="1276" w:type="dxa"/>
            <w:noWrap/>
            <w:hideMark/>
          </w:tcPr>
          <w:p w:rsidR="00B27033" w:rsidRPr="00B27033" w:rsidRDefault="00B27033" w:rsidP="00311EBD">
            <w:r w:rsidRPr="00B27033">
              <w:t>4,13%</w:t>
            </w:r>
          </w:p>
        </w:tc>
        <w:tc>
          <w:tcPr>
            <w:tcW w:w="1053" w:type="dxa"/>
            <w:noWrap/>
            <w:hideMark/>
          </w:tcPr>
          <w:p w:rsidR="00B27033" w:rsidRPr="00B27033" w:rsidRDefault="00B27033" w:rsidP="00311EBD">
            <w:r w:rsidRPr="00B27033">
              <w:t>5,42%</w:t>
            </w:r>
          </w:p>
        </w:tc>
      </w:tr>
      <w:tr w:rsidR="00B27033" w:rsidRPr="00B27033" w:rsidTr="00311EBD">
        <w:trPr>
          <w:trHeight w:val="285"/>
        </w:trPr>
        <w:tc>
          <w:tcPr>
            <w:tcW w:w="2351" w:type="dxa"/>
            <w:noWrap/>
            <w:hideMark/>
          </w:tcPr>
          <w:p w:rsidR="00B27033" w:rsidRPr="00B27033" w:rsidRDefault="00B27033" w:rsidP="00311EBD">
            <w:proofErr w:type="spellStart"/>
            <w:r w:rsidRPr="00B27033">
              <w:t>Tenericutes</w:t>
            </w:r>
            <w:proofErr w:type="spellEnd"/>
          </w:p>
        </w:tc>
        <w:tc>
          <w:tcPr>
            <w:tcW w:w="1336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275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276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27033" w:rsidRDefault="00B27033" w:rsidP="00311EBD">
            <w:r w:rsidRPr="00B27033">
              <w:t>0,00%</w:t>
            </w:r>
          </w:p>
        </w:tc>
      </w:tr>
      <w:tr w:rsidR="00B27033" w:rsidRPr="00B27033" w:rsidTr="00311EBD">
        <w:trPr>
          <w:trHeight w:val="285"/>
        </w:trPr>
        <w:tc>
          <w:tcPr>
            <w:tcW w:w="2351" w:type="dxa"/>
            <w:noWrap/>
            <w:hideMark/>
          </w:tcPr>
          <w:p w:rsidR="00B27033" w:rsidRPr="00B27033" w:rsidRDefault="00B27033" w:rsidP="00311EBD">
            <w:proofErr w:type="spellStart"/>
            <w:r w:rsidRPr="00B27033">
              <w:t>Verrucomicrobia</w:t>
            </w:r>
            <w:proofErr w:type="spellEnd"/>
          </w:p>
        </w:tc>
        <w:tc>
          <w:tcPr>
            <w:tcW w:w="1336" w:type="dxa"/>
            <w:noWrap/>
            <w:hideMark/>
          </w:tcPr>
          <w:p w:rsidR="00B27033" w:rsidRPr="00B27033" w:rsidRDefault="00B27033" w:rsidP="00311EBD">
            <w:r w:rsidRPr="00B27033">
              <w:t>0,60%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0,65%</w:t>
            </w:r>
          </w:p>
        </w:tc>
        <w:tc>
          <w:tcPr>
            <w:tcW w:w="1275" w:type="dxa"/>
            <w:noWrap/>
            <w:hideMark/>
          </w:tcPr>
          <w:p w:rsidR="00B27033" w:rsidRPr="00B27033" w:rsidRDefault="00B27033" w:rsidP="00311EBD">
            <w:r w:rsidRPr="00B27033">
              <w:t>29,60%</w:t>
            </w:r>
          </w:p>
        </w:tc>
        <w:tc>
          <w:tcPr>
            <w:tcW w:w="1134" w:type="dxa"/>
            <w:noWrap/>
            <w:hideMark/>
          </w:tcPr>
          <w:p w:rsidR="00B27033" w:rsidRPr="00B27033" w:rsidRDefault="00B27033" w:rsidP="00311EBD">
            <w:r w:rsidRPr="00B27033">
              <w:t>41,79%</w:t>
            </w:r>
          </w:p>
        </w:tc>
        <w:tc>
          <w:tcPr>
            <w:tcW w:w="1276" w:type="dxa"/>
            <w:noWrap/>
            <w:hideMark/>
          </w:tcPr>
          <w:p w:rsidR="00B27033" w:rsidRPr="00B27033" w:rsidRDefault="00B27033" w:rsidP="00311EBD">
            <w:r w:rsidRPr="00B27033">
              <w:t>6,03%</w:t>
            </w:r>
          </w:p>
        </w:tc>
        <w:tc>
          <w:tcPr>
            <w:tcW w:w="1053" w:type="dxa"/>
            <w:noWrap/>
            <w:hideMark/>
          </w:tcPr>
          <w:p w:rsidR="00B27033" w:rsidRPr="00B27033" w:rsidRDefault="00B27033" w:rsidP="00311EBD">
            <w:r w:rsidRPr="00B27033">
              <w:t>7,19%</w:t>
            </w:r>
          </w:p>
        </w:tc>
      </w:tr>
    </w:tbl>
    <w:p w:rsidR="0060422D" w:rsidRPr="00C06D4C" w:rsidRDefault="006918B7" w:rsidP="00311EBD">
      <w:pPr>
        <w:ind w:left="-426" w:right="-284"/>
        <w:rPr>
          <w:lang w:val="en-US"/>
        </w:rPr>
      </w:pPr>
      <w:bookmarkStart w:id="0" w:name="_GoBack"/>
      <w:bookmarkEnd w:id="0"/>
      <w:r w:rsidRPr="00AC3491">
        <w:rPr>
          <w:b/>
          <w:lang w:val="en-US"/>
        </w:rPr>
        <w:t xml:space="preserve">Supplemental Table 1: </w:t>
      </w:r>
      <w:r w:rsidR="00034C38">
        <w:rPr>
          <w:b/>
          <w:lang w:val="en-US"/>
        </w:rPr>
        <w:br/>
      </w:r>
      <w:r w:rsidR="00360899" w:rsidRPr="00AC3491">
        <w:rPr>
          <w:b/>
          <w:lang w:val="en-US"/>
        </w:rPr>
        <w:t>D</w:t>
      </w:r>
      <w:r w:rsidRPr="00AC3491">
        <w:rPr>
          <w:b/>
          <w:lang w:val="en-US"/>
        </w:rPr>
        <w:t xml:space="preserve">iversity of mouse gut </w:t>
      </w:r>
      <w:proofErr w:type="spellStart"/>
      <w:r w:rsidRPr="00AC3491">
        <w:rPr>
          <w:b/>
          <w:lang w:val="en-US"/>
        </w:rPr>
        <w:t>microbiota</w:t>
      </w:r>
      <w:proofErr w:type="spellEnd"/>
      <w:r w:rsidRPr="00AC3491">
        <w:rPr>
          <w:b/>
          <w:lang w:val="en-US"/>
        </w:rPr>
        <w:t xml:space="preserve"> depending on treatment </w:t>
      </w:r>
      <w:ins w:id="1" w:author="Stremmel, Wolfgang" w:date="2017-12-28T16:55:00Z">
        <w:r w:rsidR="00034C38">
          <w:rPr>
            <w:b/>
            <w:lang w:val="en-US"/>
          </w:rPr>
          <w:t xml:space="preserve">without and </w:t>
        </w:r>
      </w:ins>
      <w:r w:rsidRPr="00AC3491">
        <w:rPr>
          <w:b/>
          <w:lang w:val="en-US"/>
        </w:rPr>
        <w:t xml:space="preserve">with </w:t>
      </w:r>
      <w:r w:rsidR="00AC3491" w:rsidRPr="00AC3491">
        <w:rPr>
          <w:b/>
          <w:lang w:val="en-US"/>
        </w:rPr>
        <w:t>UDCA-</w:t>
      </w:r>
      <w:proofErr w:type="gramStart"/>
      <w:r w:rsidR="00AC3491" w:rsidRPr="00AC3491">
        <w:rPr>
          <w:b/>
          <w:lang w:val="en-US"/>
        </w:rPr>
        <w:t>LPE</w:t>
      </w:r>
      <w:r w:rsidR="00311EBD">
        <w:rPr>
          <w:b/>
          <w:lang w:val="en-US"/>
        </w:rPr>
        <w:t xml:space="preserve"> </w:t>
      </w:r>
      <w:ins w:id="2" w:author="Stremmel, Wolfgang" w:date="2017-12-28T16:55:00Z">
        <w:r w:rsidR="00034C38">
          <w:rPr>
            <w:b/>
            <w:lang w:val="en-US"/>
          </w:rPr>
          <w:t xml:space="preserve"> applied</w:t>
        </w:r>
        <w:proofErr w:type="gramEnd"/>
        <w:r w:rsidR="00034C38">
          <w:rPr>
            <w:b/>
            <w:lang w:val="en-US"/>
          </w:rPr>
          <w:t xml:space="preserve"> by oral gavage in Tween 80</w:t>
        </w:r>
      </w:ins>
      <w:r w:rsidR="00311EBD">
        <w:rPr>
          <w:b/>
          <w:lang w:val="en-US"/>
        </w:rPr>
        <w:t xml:space="preserve"> </w:t>
      </w:r>
      <w:r w:rsidR="00311EBD" w:rsidRPr="00AC3491">
        <w:rPr>
          <w:b/>
          <w:lang w:val="en-US"/>
        </w:rPr>
        <w:t xml:space="preserve">(* p &lt; 0.05 vs. control / </w:t>
      </w:r>
      <w:r w:rsidR="00311EBD" w:rsidRPr="00AC3491">
        <w:rPr>
          <w:b/>
          <w:vertAlign w:val="superscript"/>
          <w:lang w:val="en-US"/>
        </w:rPr>
        <w:t>+</w:t>
      </w:r>
      <w:r w:rsidR="00311EBD" w:rsidRPr="00AC3491">
        <w:rPr>
          <w:b/>
          <w:lang w:val="en-US"/>
        </w:rPr>
        <w:t xml:space="preserve"> p &lt; 0.05 vs. </w:t>
      </w:r>
      <w:proofErr w:type="spellStart"/>
      <w:r w:rsidR="00311EBD" w:rsidRPr="00AC3491">
        <w:rPr>
          <w:b/>
          <w:lang w:val="en-US"/>
        </w:rPr>
        <w:t>kindlin</w:t>
      </w:r>
      <w:proofErr w:type="spellEnd"/>
      <w:r w:rsidR="00311EBD" w:rsidRPr="00AC3491">
        <w:rPr>
          <w:b/>
          <w:lang w:val="en-US"/>
        </w:rPr>
        <w:t xml:space="preserve"> 2</w:t>
      </w:r>
      <w:r w:rsidR="00311EBD" w:rsidRPr="00AC3491">
        <w:rPr>
          <w:b/>
          <w:vertAlign w:val="superscript"/>
          <w:lang w:val="en-US"/>
        </w:rPr>
        <w:t>(-/-)</w:t>
      </w:r>
      <w:r w:rsidR="00311EBD" w:rsidRPr="00AC3491">
        <w:rPr>
          <w:b/>
          <w:lang w:val="en-US"/>
        </w:rPr>
        <w:t xml:space="preserve"> + UDCA-LPE)</w:t>
      </w:r>
      <w:r w:rsidR="00311EBD" w:rsidRPr="00AC3491">
        <w:rPr>
          <w:b/>
          <w:lang w:val="en-US"/>
        </w:rPr>
        <w:br/>
      </w:r>
      <w:r w:rsidR="00311EBD">
        <w:rPr>
          <w:b/>
          <w:lang w:val="en-US"/>
        </w:rPr>
        <w:br/>
      </w:r>
      <w:r w:rsidR="00AC3491">
        <w:rPr>
          <w:b/>
          <w:lang w:val="en-US"/>
        </w:rPr>
        <w:br/>
      </w:r>
    </w:p>
    <w:p w:rsidR="00360899" w:rsidRPr="00C06D4C" w:rsidRDefault="00360899">
      <w:pPr>
        <w:rPr>
          <w:lang w:val="en-US"/>
        </w:rPr>
      </w:pPr>
    </w:p>
    <w:tbl>
      <w:tblPr>
        <w:tblStyle w:val="Tabellenraster"/>
        <w:tblW w:w="9498" w:type="dxa"/>
        <w:tblInd w:w="-431" w:type="dxa"/>
        <w:tblLook w:val="04A0" w:firstRow="1" w:lastRow="0" w:firstColumn="1" w:lastColumn="0" w:noHBand="0" w:noVBand="1"/>
      </w:tblPr>
      <w:tblGrid>
        <w:gridCol w:w="2388"/>
        <w:gridCol w:w="1271"/>
        <w:gridCol w:w="1128"/>
        <w:gridCol w:w="1266"/>
        <w:gridCol w:w="1171"/>
        <w:gridCol w:w="1282"/>
        <w:gridCol w:w="1072"/>
      </w:tblGrid>
      <w:tr w:rsidR="00B27033" w:rsidRPr="00034C38" w:rsidTr="0037598A">
        <w:trPr>
          <w:trHeight w:val="285"/>
        </w:trPr>
        <w:tc>
          <w:tcPr>
            <w:tcW w:w="2388" w:type="dxa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:rsidR="00B27033" w:rsidRPr="00C06D4C" w:rsidRDefault="00B27033" w:rsidP="004A0433">
            <w:pPr>
              <w:jc w:val="center"/>
              <w:rPr>
                <w:b/>
                <w:sz w:val="28"/>
                <w:lang w:val="en-US"/>
              </w:rPr>
            </w:pPr>
            <w:r w:rsidRPr="00C06D4C">
              <w:rPr>
                <w:b/>
                <w:sz w:val="28"/>
                <w:lang w:val="en-US"/>
              </w:rPr>
              <w:t>Class</w:t>
            </w:r>
            <w:r w:rsidR="00C06D4C">
              <w:rPr>
                <w:b/>
                <w:sz w:val="28"/>
                <w:lang w:val="en-US"/>
              </w:rPr>
              <w:t>e</w:t>
            </w:r>
            <w:r w:rsidRPr="00C06D4C">
              <w:rPr>
                <w:b/>
                <w:sz w:val="28"/>
                <w:lang w:val="en-US"/>
              </w:rPr>
              <w:t xml:space="preserve">s in stool </w:t>
            </w:r>
          </w:p>
        </w:tc>
        <w:tc>
          <w:tcPr>
            <w:tcW w:w="2399" w:type="dxa"/>
            <w:gridSpan w:val="2"/>
            <w:noWrap/>
            <w:hideMark/>
          </w:tcPr>
          <w:p w:rsidR="00B27033" w:rsidRPr="00C06D4C" w:rsidRDefault="00C06D4C" w:rsidP="004A04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Control (= wild-</w:t>
            </w:r>
            <w:r w:rsidR="00B27033" w:rsidRPr="00C06D4C">
              <w:rPr>
                <w:lang w:val="en-US"/>
              </w:rPr>
              <w:t>type)</w:t>
            </w:r>
          </w:p>
        </w:tc>
        <w:tc>
          <w:tcPr>
            <w:tcW w:w="2437" w:type="dxa"/>
            <w:gridSpan w:val="2"/>
            <w:noWrap/>
            <w:hideMark/>
          </w:tcPr>
          <w:p w:rsidR="00B27033" w:rsidRPr="00C06D4C" w:rsidRDefault="00C06D4C" w:rsidP="004A0433">
            <w:pPr>
              <w:jc w:val="center"/>
              <w:rPr>
                <w:lang w:val="en-US"/>
              </w:rPr>
            </w:pPr>
            <w:proofErr w:type="spellStart"/>
            <w:r w:rsidRPr="00AC3491">
              <w:rPr>
                <w:lang w:val="en-US"/>
              </w:rPr>
              <w:t>Kindlin</w:t>
            </w:r>
            <w:proofErr w:type="spellEnd"/>
            <w:r w:rsidRPr="00AC3491">
              <w:rPr>
                <w:lang w:val="en-US"/>
              </w:rPr>
              <w:t xml:space="preserve"> 2</w:t>
            </w:r>
            <w:r w:rsidRPr="00AC3491">
              <w:rPr>
                <w:vertAlign w:val="superscript"/>
                <w:lang w:val="en-US"/>
              </w:rPr>
              <w:t>(-/-)</w:t>
            </w:r>
          </w:p>
        </w:tc>
        <w:tc>
          <w:tcPr>
            <w:tcW w:w="2274" w:type="dxa"/>
            <w:gridSpan w:val="2"/>
            <w:noWrap/>
            <w:hideMark/>
          </w:tcPr>
          <w:p w:rsidR="00B27033" w:rsidRPr="00C06D4C" w:rsidRDefault="00C06D4C" w:rsidP="004A0433">
            <w:pPr>
              <w:jc w:val="center"/>
              <w:rPr>
                <w:lang w:val="en-US"/>
              </w:rPr>
            </w:pPr>
            <w:proofErr w:type="spellStart"/>
            <w:r w:rsidRPr="00C06D4C">
              <w:rPr>
                <w:lang w:val="en-US"/>
              </w:rPr>
              <w:t>Kindlin</w:t>
            </w:r>
            <w:proofErr w:type="spellEnd"/>
            <w:r w:rsidRPr="00C06D4C">
              <w:rPr>
                <w:lang w:val="en-US"/>
              </w:rPr>
              <w:t xml:space="preserve"> 2</w:t>
            </w:r>
            <w:r w:rsidRPr="00C06D4C">
              <w:rPr>
                <w:vertAlign w:val="superscript"/>
                <w:lang w:val="en-US"/>
              </w:rPr>
              <w:t>(-/-)</w:t>
            </w:r>
            <w:r w:rsidRPr="00C06D4C">
              <w:rPr>
                <w:lang w:val="en-US"/>
              </w:rPr>
              <w:br/>
              <w:t>+ UDCA</w:t>
            </w:r>
            <w:r>
              <w:rPr>
                <w:lang w:val="en-US"/>
              </w:rPr>
              <w:t>-</w:t>
            </w:r>
            <w:r w:rsidRPr="00C06D4C">
              <w:rPr>
                <w:lang w:val="en-US"/>
              </w:rPr>
              <w:t>LPE</w:t>
            </w:r>
          </w:p>
        </w:tc>
      </w:tr>
      <w:tr w:rsidR="00B27033" w:rsidRPr="00345234" w:rsidTr="0037598A">
        <w:trPr>
          <w:trHeight w:val="285"/>
        </w:trPr>
        <w:tc>
          <w:tcPr>
            <w:tcW w:w="2388" w:type="dxa"/>
            <w:vMerge/>
            <w:shd w:val="clear" w:color="auto" w:fill="BFBFBF" w:themeFill="background1" w:themeFillShade="BF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</w:p>
        </w:tc>
        <w:tc>
          <w:tcPr>
            <w:tcW w:w="1271" w:type="dxa"/>
            <w:noWrap/>
            <w:hideMark/>
          </w:tcPr>
          <w:p w:rsidR="00B27033" w:rsidRPr="00C06D4C" w:rsidRDefault="00B27033" w:rsidP="004A0433">
            <w:pPr>
              <w:jc w:val="center"/>
              <w:rPr>
                <w:lang w:val="en-US"/>
              </w:rPr>
            </w:pPr>
            <w:r w:rsidRPr="00C06D4C">
              <w:rPr>
                <w:lang w:val="en-US"/>
              </w:rPr>
              <w:t>mean value</w:t>
            </w:r>
          </w:p>
        </w:tc>
        <w:tc>
          <w:tcPr>
            <w:tcW w:w="1128" w:type="dxa"/>
            <w:noWrap/>
            <w:hideMark/>
          </w:tcPr>
          <w:p w:rsidR="00B27033" w:rsidRPr="00AC3491" w:rsidRDefault="00B27033" w:rsidP="004A0433">
            <w:pPr>
              <w:jc w:val="center"/>
              <w:rPr>
                <w:lang w:val="en-US"/>
              </w:rPr>
            </w:pPr>
            <w:r w:rsidRPr="00C06D4C">
              <w:rPr>
                <w:lang w:val="en-US"/>
              </w:rPr>
              <w:t>deviatio</w:t>
            </w:r>
            <w:r w:rsidRPr="00AC3491">
              <w:rPr>
                <w:lang w:val="en-US"/>
              </w:rPr>
              <w:t>n</w:t>
            </w:r>
          </w:p>
        </w:tc>
        <w:tc>
          <w:tcPr>
            <w:tcW w:w="1266" w:type="dxa"/>
            <w:noWrap/>
            <w:hideMark/>
          </w:tcPr>
          <w:p w:rsidR="00B27033" w:rsidRPr="00AC3491" w:rsidRDefault="00B27033" w:rsidP="004A0433">
            <w:pPr>
              <w:jc w:val="center"/>
              <w:rPr>
                <w:lang w:val="en-US"/>
              </w:rPr>
            </w:pPr>
            <w:r w:rsidRPr="00AC3491">
              <w:rPr>
                <w:lang w:val="en-US"/>
              </w:rPr>
              <w:t>mean value</w:t>
            </w:r>
          </w:p>
        </w:tc>
        <w:tc>
          <w:tcPr>
            <w:tcW w:w="1171" w:type="dxa"/>
            <w:noWrap/>
            <w:hideMark/>
          </w:tcPr>
          <w:p w:rsidR="00B27033" w:rsidRPr="00AC3491" w:rsidRDefault="00B27033" w:rsidP="004A0433">
            <w:pPr>
              <w:jc w:val="center"/>
              <w:rPr>
                <w:lang w:val="en-US"/>
              </w:rPr>
            </w:pPr>
            <w:r w:rsidRPr="00AC3491">
              <w:rPr>
                <w:lang w:val="en-US"/>
              </w:rPr>
              <w:t>deviation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pPr>
              <w:jc w:val="center"/>
            </w:pPr>
            <w:r w:rsidRPr="00034C38">
              <w:rPr>
                <w:lang w:val="en-US"/>
              </w:rPr>
              <w:t>m</w:t>
            </w:r>
            <w:proofErr w:type="spellStart"/>
            <w:r w:rsidRPr="00345234">
              <w:t>ean</w:t>
            </w:r>
            <w:proofErr w:type="spellEnd"/>
            <w:r w:rsidRPr="00345234">
              <w:t xml:space="preserve"> </w:t>
            </w:r>
            <w:proofErr w:type="spellStart"/>
            <w:r>
              <w:t>v</w:t>
            </w:r>
            <w:r w:rsidRPr="00345234">
              <w:t>alue</w:t>
            </w:r>
            <w:proofErr w:type="spellEnd"/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pPr>
              <w:jc w:val="center"/>
            </w:pPr>
            <w:r w:rsidRPr="00345234">
              <w:t>Deviation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Actinobacteria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0,07%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0,09%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Coriobacteriia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2,10%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0,37%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0,60%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0,57%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1,17%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0,96%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Bacteroidia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84,20%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5,39%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38,57%</w:t>
            </w:r>
            <w:r w:rsidR="001053D5">
              <w:t>(*</w:t>
            </w:r>
            <w:r w:rsidR="00C06D4C">
              <w:t xml:space="preserve"> </w:t>
            </w:r>
            <w:r w:rsidR="00C06D4C" w:rsidRPr="00C06D4C">
              <w:rPr>
                <w:vertAlign w:val="superscript"/>
              </w:rPr>
              <w:t>+</w:t>
            </w:r>
            <w:r w:rsidR="001053D5">
              <w:t>)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22,47%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76,33%</w:t>
            </w:r>
            <w:r w:rsidR="00C06D4C">
              <w:t xml:space="preserve"> 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4,03%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r w:rsidRPr="00345234">
              <w:t>VC2.1 Bac22</w:t>
            </w:r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0,03%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0,05%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Unknown</w:t>
            </w:r>
            <w:proofErr w:type="spellEnd"/>
            <w:r w:rsidRPr="00345234">
              <w:t> Class</w:t>
            </w:r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0,10%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0,08%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0,07%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0,09%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uncultured</w:t>
            </w:r>
            <w:proofErr w:type="spellEnd"/>
            <w:r w:rsidRPr="00345234">
              <w:t> </w:t>
            </w:r>
            <w:proofErr w:type="spellStart"/>
            <w:r w:rsidRPr="00345234">
              <w:t>bacterium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Melainabacteria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Deferribacteres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0,03%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0,05%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Bacilli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1,47%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0,65%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0,17%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0,12%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2,20%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1,93%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Clostridia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10,23%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5,37%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14,07%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17,18%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9,50%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2,65%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Erysipelotrichia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0,37%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0,12%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0,17%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0,09%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0,40%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0,42%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Alphaproteobacteria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0,07%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0,05%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0,03%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0,05%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Betaproteobacteria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0,03%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0,05%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0,07%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0,05%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Deltaproteobacteria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0,87%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0,33%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0,83%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0,91%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0,23%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0,12%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Gammaproteobacteria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15,97%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19,95%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3,80%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5,30%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Mollicutes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0,00%</w:t>
            </w:r>
          </w:p>
        </w:tc>
      </w:tr>
      <w:tr w:rsidR="00B27033" w:rsidRPr="00345234" w:rsidTr="004A0433">
        <w:trPr>
          <w:trHeight w:val="285"/>
        </w:trPr>
        <w:tc>
          <w:tcPr>
            <w:tcW w:w="2388" w:type="dxa"/>
            <w:noWrap/>
            <w:hideMark/>
          </w:tcPr>
          <w:p w:rsidR="00B27033" w:rsidRPr="00345234" w:rsidRDefault="00B27033" w:rsidP="004A0433">
            <w:proofErr w:type="spellStart"/>
            <w:r w:rsidRPr="00345234">
              <w:t>Verrucomicrobiae</w:t>
            </w:r>
            <w:proofErr w:type="spellEnd"/>
          </w:p>
        </w:tc>
        <w:tc>
          <w:tcPr>
            <w:tcW w:w="1271" w:type="dxa"/>
            <w:noWrap/>
            <w:hideMark/>
          </w:tcPr>
          <w:p w:rsidR="00B27033" w:rsidRPr="00345234" w:rsidRDefault="00B27033" w:rsidP="004A0433">
            <w:r w:rsidRPr="00345234">
              <w:t>0,60%</w:t>
            </w:r>
          </w:p>
        </w:tc>
        <w:tc>
          <w:tcPr>
            <w:tcW w:w="1128" w:type="dxa"/>
            <w:noWrap/>
            <w:hideMark/>
          </w:tcPr>
          <w:p w:rsidR="00B27033" w:rsidRPr="00345234" w:rsidRDefault="00B27033" w:rsidP="004A0433">
            <w:r w:rsidRPr="00345234">
              <w:t>0,65%</w:t>
            </w:r>
          </w:p>
        </w:tc>
        <w:tc>
          <w:tcPr>
            <w:tcW w:w="1266" w:type="dxa"/>
            <w:noWrap/>
            <w:hideMark/>
          </w:tcPr>
          <w:p w:rsidR="00B27033" w:rsidRPr="00345234" w:rsidRDefault="00B27033" w:rsidP="004A0433">
            <w:r w:rsidRPr="00345234">
              <w:t>29,60%</w:t>
            </w:r>
          </w:p>
        </w:tc>
        <w:tc>
          <w:tcPr>
            <w:tcW w:w="1171" w:type="dxa"/>
            <w:noWrap/>
            <w:hideMark/>
          </w:tcPr>
          <w:p w:rsidR="00B27033" w:rsidRPr="00345234" w:rsidRDefault="00B27033" w:rsidP="004A0433">
            <w:r w:rsidRPr="00345234">
              <w:t>41,79%</w:t>
            </w:r>
          </w:p>
        </w:tc>
        <w:tc>
          <w:tcPr>
            <w:tcW w:w="1282" w:type="dxa"/>
            <w:noWrap/>
            <w:hideMark/>
          </w:tcPr>
          <w:p w:rsidR="00B27033" w:rsidRPr="00345234" w:rsidRDefault="00B27033" w:rsidP="004A0433">
            <w:r w:rsidRPr="00345234">
              <w:t>6,03%</w:t>
            </w:r>
          </w:p>
        </w:tc>
        <w:tc>
          <w:tcPr>
            <w:tcW w:w="992" w:type="dxa"/>
            <w:noWrap/>
            <w:hideMark/>
          </w:tcPr>
          <w:p w:rsidR="00B27033" w:rsidRPr="00345234" w:rsidRDefault="00B27033" w:rsidP="004A0433">
            <w:r w:rsidRPr="00345234">
              <w:t>7,19%</w:t>
            </w:r>
          </w:p>
        </w:tc>
      </w:tr>
    </w:tbl>
    <w:p w:rsidR="00311EBD" w:rsidRDefault="00311EBD" w:rsidP="00B27033"/>
    <w:p w:rsidR="00311EBD" w:rsidRDefault="00311EBD" w:rsidP="00B27033">
      <w:r>
        <w:br w:type="column"/>
      </w:r>
    </w:p>
    <w:tbl>
      <w:tblPr>
        <w:tblStyle w:val="Tabellenraster"/>
        <w:tblW w:w="9500" w:type="dxa"/>
        <w:tblInd w:w="-431" w:type="dxa"/>
        <w:tblLook w:val="04A0" w:firstRow="1" w:lastRow="0" w:firstColumn="1" w:lastColumn="0" w:noHBand="0" w:noVBand="1"/>
      </w:tblPr>
      <w:tblGrid>
        <w:gridCol w:w="2264"/>
        <w:gridCol w:w="1394"/>
        <w:gridCol w:w="1105"/>
        <w:gridCol w:w="1291"/>
        <w:gridCol w:w="1126"/>
        <w:gridCol w:w="1267"/>
        <w:gridCol w:w="1053"/>
      </w:tblGrid>
      <w:tr w:rsidR="00B27033" w:rsidRPr="00131DD2" w:rsidTr="0037598A">
        <w:trPr>
          <w:trHeight w:val="285"/>
        </w:trPr>
        <w:tc>
          <w:tcPr>
            <w:tcW w:w="2264" w:type="dxa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:rsidR="00B27033" w:rsidRPr="00131DD2" w:rsidRDefault="00311EBD" w:rsidP="004A0433">
            <w:pPr>
              <w:jc w:val="center"/>
            </w:pPr>
            <w:r>
              <w:br w:type="column"/>
            </w:r>
            <w:r w:rsidR="00B27033">
              <w:rPr>
                <w:b/>
                <w:sz w:val="28"/>
              </w:rPr>
              <w:t xml:space="preserve">Orders in </w:t>
            </w:r>
            <w:proofErr w:type="spellStart"/>
            <w:r w:rsidR="00B27033">
              <w:rPr>
                <w:b/>
                <w:sz w:val="28"/>
              </w:rPr>
              <w:t>stool</w:t>
            </w:r>
            <w:proofErr w:type="spellEnd"/>
            <w:r w:rsidR="00B27033" w:rsidRPr="00345234">
              <w:rPr>
                <w:b/>
                <w:sz w:val="28"/>
              </w:rPr>
              <w:t xml:space="preserve"> </w:t>
            </w:r>
          </w:p>
        </w:tc>
        <w:tc>
          <w:tcPr>
            <w:tcW w:w="2499" w:type="dxa"/>
            <w:gridSpan w:val="2"/>
            <w:noWrap/>
            <w:hideMark/>
          </w:tcPr>
          <w:p w:rsidR="00B27033" w:rsidRPr="00131DD2" w:rsidRDefault="00C06D4C" w:rsidP="004A0433">
            <w:pPr>
              <w:jc w:val="center"/>
            </w:pPr>
            <w:proofErr w:type="spellStart"/>
            <w:r>
              <w:t>Control</w:t>
            </w:r>
            <w:proofErr w:type="spellEnd"/>
            <w:r>
              <w:t xml:space="preserve"> (= wild-</w:t>
            </w:r>
            <w:r w:rsidR="00B27033" w:rsidRPr="00131DD2">
              <w:t>type)</w:t>
            </w:r>
          </w:p>
        </w:tc>
        <w:tc>
          <w:tcPr>
            <w:tcW w:w="2417" w:type="dxa"/>
            <w:gridSpan w:val="2"/>
            <w:noWrap/>
            <w:hideMark/>
          </w:tcPr>
          <w:p w:rsidR="00B27033" w:rsidRPr="00131DD2" w:rsidRDefault="00C06D4C" w:rsidP="004A0433">
            <w:pPr>
              <w:jc w:val="center"/>
            </w:pPr>
            <w:proofErr w:type="spellStart"/>
            <w:r w:rsidRPr="00B27033">
              <w:t>Kindlin</w:t>
            </w:r>
            <w:proofErr w:type="spellEnd"/>
            <w:r>
              <w:t xml:space="preserve"> 2</w:t>
            </w:r>
            <w:r w:rsidRPr="00C06D4C">
              <w:rPr>
                <w:vertAlign w:val="superscript"/>
              </w:rPr>
              <w:t>(-/-)</w:t>
            </w:r>
          </w:p>
        </w:tc>
        <w:tc>
          <w:tcPr>
            <w:tcW w:w="2320" w:type="dxa"/>
            <w:gridSpan w:val="2"/>
            <w:noWrap/>
            <w:hideMark/>
          </w:tcPr>
          <w:p w:rsidR="00B27033" w:rsidRPr="00131DD2" w:rsidRDefault="00C06D4C" w:rsidP="004A0433">
            <w:pPr>
              <w:jc w:val="center"/>
            </w:pPr>
            <w:proofErr w:type="spellStart"/>
            <w:r w:rsidRPr="00C06D4C">
              <w:rPr>
                <w:lang w:val="en-US"/>
              </w:rPr>
              <w:t>Kindlin</w:t>
            </w:r>
            <w:proofErr w:type="spellEnd"/>
            <w:r w:rsidRPr="00C06D4C">
              <w:rPr>
                <w:lang w:val="en-US"/>
              </w:rPr>
              <w:t xml:space="preserve"> 2</w:t>
            </w:r>
            <w:r w:rsidRPr="00C06D4C">
              <w:rPr>
                <w:vertAlign w:val="superscript"/>
                <w:lang w:val="en-US"/>
              </w:rPr>
              <w:t>(-/-)</w:t>
            </w:r>
            <w:r w:rsidRPr="00C06D4C">
              <w:rPr>
                <w:lang w:val="en-US"/>
              </w:rPr>
              <w:br/>
              <w:t>+ UDCA</w:t>
            </w:r>
            <w:r>
              <w:rPr>
                <w:lang w:val="en-US"/>
              </w:rPr>
              <w:t>-</w:t>
            </w:r>
            <w:r w:rsidRPr="00C06D4C">
              <w:rPr>
                <w:lang w:val="en-US"/>
              </w:rPr>
              <w:t>LPE</w:t>
            </w:r>
          </w:p>
        </w:tc>
      </w:tr>
      <w:tr w:rsidR="00B27033" w:rsidRPr="00131DD2" w:rsidTr="0037598A">
        <w:trPr>
          <w:trHeight w:val="285"/>
        </w:trPr>
        <w:tc>
          <w:tcPr>
            <w:tcW w:w="2264" w:type="dxa"/>
            <w:vMerge/>
            <w:shd w:val="clear" w:color="auto" w:fill="BFBFBF" w:themeFill="background1" w:themeFillShade="BF"/>
            <w:noWrap/>
            <w:hideMark/>
          </w:tcPr>
          <w:p w:rsidR="00B27033" w:rsidRPr="00131DD2" w:rsidRDefault="00B27033" w:rsidP="004A0433">
            <w:pPr>
              <w:jc w:val="center"/>
            </w:pPr>
          </w:p>
        </w:tc>
        <w:tc>
          <w:tcPr>
            <w:tcW w:w="1394" w:type="dxa"/>
            <w:noWrap/>
            <w:hideMark/>
          </w:tcPr>
          <w:p w:rsidR="00B27033" w:rsidRPr="00345234" w:rsidRDefault="00B27033" w:rsidP="004A0433">
            <w:pPr>
              <w:jc w:val="center"/>
            </w:pPr>
            <w:proofErr w:type="spellStart"/>
            <w:r w:rsidRPr="00345234">
              <w:t>mean</w:t>
            </w:r>
            <w:proofErr w:type="spellEnd"/>
            <w:r w:rsidRPr="00345234">
              <w:t xml:space="preserve"> </w:t>
            </w:r>
            <w:proofErr w:type="spellStart"/>
            <w:r w:rsidRPr="00345234">
              <w:t>value</w:t>
            </w:r>
            <w:proofErr w:type="spellEnd"/>
          </w:p>
        </w:tc>
        <w:tc>
          <w:tcPr>
            <w:tcW w:w="1105" w:type="dxa"/>
            <w:noWrap/>
            <w:hideMark/>
          </w:tcPr>
          <w:p w:rsidR="00B27033" w:rsidRPr="00345234" w:rsidRDefault="00B27033" w:rsidP="004A0433">
            <w:pPr>
              <w:jc w:val="center"/>
            </w:pPr>
            <w:proofErr w:type="spellStart"/>
            <w:r w:rsidRPr="00345234">
              <w:t>deviation</w:t>
            </w:r>
            <w:proofErr w:type="spellEnd"/>
          </w:p>
        </w:tc>
        <w:tc>
          <w:tcPr>
            <w:tcW w:w="1291" w:type="dxa"/>
            <w:noWrap/>
            <w:hideMark/>
          </w:tcPr>
          <w:p w:rsidR="00B27033" w:rsidRPr="00345234" w:rsidRDefault="00B27033" w:rsidP="004A0433">
            <w:pPr>
              <w:jc w:val="center"/>
            </w:pPr>
            <w:proofErr w:type="spellStart"/>
            <w:r w:rsidRPr="00345234">
              <w:t>mean</w:t>
            </w:r>
            <w:proofErr w:type="spellEnd"/>
            <w:r w:rsidRPr="00345234">
              <w:t xml:space="preserve"> </w:t>
            </w:r>
            <w:proofErr w:type="spellStart"/>
            <w:r w:rsidRPr="00345234">
              <w:t>value</w:t>
            </w:r>
            <w:proofErr w:type="spellEnd"/>
          </w:p>
        </w:tc>
        <w:tc>
          <w:tcPr>
            <w:tcW w:w="1126" w:type="dxa"/>
            <w:noWrap/>
            <w:hideMark/>
          </w:tcPr>
          <w:p w:rsidR="00B27033" w:rsidRPr="00345234" w:rsidRDefault="00B27033" w:rsidP="004A0433">
            <w:pPr>
              <w:jc w:val="center"/>
            </w:pPr>
            <w:proofErr w:type="spellStart"/>
            <w:r w:rsidRPr="00345234">
              <w:t>deviation</w:t>
            </w:r>
            <w:proofErr w:type="spellEnd"/>
          </w:p>
        </w:tc>
        <w:tc>
          <w:tcPr>
            <w:tcW w:w="1267" w:type="dxa"/>
            <w:noWrap/>
            <w:hideMark/>
          </w:tcPr>
          <w:p w:rsidR="00B27033" w:rsidRPr="00345234" w:rsidRDefault="00B27033" w:rsidP="004A0433">
            <w:pPr>
              <w:jc w:val="center"/>
            </w:pPr>
            <w:proofErr w:type="spellStart"/>
            <w:r w:rsidRPr="00345234">
              <w:t>mean</w:t>
            </w:r>
            <w:proofErr w:type="spellEnd"/>
            <w:r w:rsidRPr="00345234">
              <w:t xml:space="preserve"> </w:t>
            </w:r>
            <w:proofErr w:type="spellStart"/>
            <w:r>
              <w:t>v</w:t>
            </w:r>
            <w:r w:rsidRPr="00345234">
              <w:t>alue</w:t>
            </w:r>
            <w:proofErr w:type="spellEnd"/>
          </w:p>
        </w:tc>
        <w:tc>
          <w:tcPr>
            <w:tcW w:w="1053" w:type="dxa"/>
            <w:noWrap/>
            <w:hideMark/>
          </w:tcPr>
          <w:p w:rsidR="00B27033" w:rsidRPr="00345234" w:rsidRDefault="00B27033" w:rsidP="004A0433">
            <w:pPr>
              <w:jc w:val="center"/>
            </w:pPr>
            <w:proofErr w:type="spellStart"/>
            <w:r w:rsidRPr="00345234">
              <w:t>deviation</w:t>
            </w:r>
            <w:proofErr w:type="spellEnd"/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Bifidobacteriales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0,05%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Corynebacteriales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Coriobacteriales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2,10%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0,37%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0,60%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0,57%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1,17%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0,96%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Bacteroidales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84,20%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5,39%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38,57%</w:t>
            </w:r>
            <w:r w:rsidR="00C06D4C">
              <w:t xml:space="preserve">(* </w:t>
            </w:r>
            <w:r w:rsidR="00C06D4C" w:rsidRPr="00C06D4C">
              <w:rPr>
                <w:vertAlign w:val="superscript"/>
              </w:rPr>
              <w:t>+</w:t>
            </w:r>
            <w:r w:rsidR="00C06D4C">
              <w:t>)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22,47%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76,33%</w:t>
            </w:r>
            <w:r w:rsidR="00C06D4C">
              <w:t xml:space="preserve"> 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4,03%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uncultured</w:t>
            </w:r>
            <w:proofErr w:type="spellEnd"/>
            <w:r w:rsidRPr="00131DD2">
              <w:t> </w:t>
            </w:r>
            <w:proofErr w:type="spellStart"/>
            <w:r w:rsidRPr="00131DD2">
              <w:t>bacterium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0,03%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0,05%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Unknown</w:t>
            </w:r>
            <w:proofErr w:type="spellEnd"/>
            <w:r w:rsidRPr="00131DD2">
              <w:t> Order</w:t>
            </w:r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0,10%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0,08%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0,09%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uncultured</w:t>
            </w:r>
            <w:proofErr w:type="spellEnd"/>
            <w:r w:rsidRPr="00131DD2">
              <w:t> </w:t>
            </w:r>
            <w:proofErr w:type="spellStart"/>
            <w:r w:rsidRPr="00131DD2">
              <w:t>bacterium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Gastranaerophilales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Deferribacterales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0,05%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Bacillales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Lactobacillales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1,47%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0,65%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0,17%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0,12%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2,20%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1,93%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Clostridiales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10,23%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5,37%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14,07%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17,18%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9,50%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2,65%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Erysipelotrichales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0,37%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0,12%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0,17%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0,09%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0,40%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0,42%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Rhizobiales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0,03%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0,05%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0,03%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0,05%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Rhodospirillales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Burkholderiales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0,03%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0,05%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0,05%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Desulfovibrionales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0,87%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0,33%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0,83%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0,91%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0,23%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0,12%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r w:rsidRPr="00131DD2">
              <w:t>B38</w:t>
            </w:r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0,03%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0,05%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0,05%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Enterobacteriales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15,90%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19,93%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3,77%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5,26%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Pseudomonadales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r w:rsidRPr="00131DD2">
              <w:t>RF9</w:t>
            </w:r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0,00%</w:t>
            </w:r>
          </w:p>
        </w:tc>
      </w:tr>
      <w:tr w:rsidR="00B27033" w:rsidRPr="00131DD2" w:rsidTr="004A0433">
        <w:trPr>
          <w:trHeight w:val="285"/>
        </w:trPr>
        <w:tc>
          <w:tcPr>
            <w:tcW w:w="2264" w:type="dxa"/>
            <w:noWrap/>
            <w:hideMark/>
          </w:tcPr>
          <w:p w:rsidR="00B27033" w:rsidRPr="00131DD2" w:rsidRDefault="00B27033" w:rsidP="004A0433">
            <w:proofErr w:type="spellStart"/>
            <w:r w:rsidRPr="00131DD2">
              <w:t>Verrucomicrobiales</w:t>
            </w:r>
            <w:proofErr w:type="spellEnd"/>
          </w:p>
        </w:tc>
        <w:tc>
          <w:tcPr>
            <w:tcW w:w="1394" w:type="dxa"/>
            <w:noWrap/>
            <w:hideMark/>
          </w:tcPr>
          <w:p w:rsidR="00B27033" w:rsidRPr="00131DD2" w:rsidRDefault="00B27033" w:rsidP="004A0433">
            <w:r w:rsidRPr="00131DD2">
              <w:t>0,60%</w:t>
            </w:r>
          </w:p>
        </w:tc>
        <w:tc>
          <w:tcPr>
            <w:tcW w:w="1105" w:type="dxa"/>
            <w:noWrap/>
            <w:hideMark/>
          </w:tcPr>
          <w:p w:rsidR="00B27033" w:rsidRPr="00131DD2" w:rsidRDefault="00B27033" w:rsidP="004A0433">
            <w:r w:rsidRPr="00131DD2">
              <w:t>0,65%</w:t>
            </w:r>
          </w:p>
        </w:tc>
        <w:tc>
          <w:tcPr>
            <w:tcW w:w="1291" w:type="dxa"/>
            <w:noWrap/>
            <w:hideMark/>
          </w:tcPr>
          <w:p w:rsidR="00B27033" w:rsidRPr="00131DD2" w:rsidRDefault="00B27033" w:rsidP="004A0433">
            <w:r w:rsidRPr="00131DD2">
              <w:t>29,60%</w:t>
            </w:r>
          </w:p>
        </w:tc>
        <w:tc>
          <w:tcPr>
            <w:tcW w:w="1126" w:type="dxa"/>
            <w:noWrap/>
            <w:hideMark/>
          </w:tcPr>
          <w:p w:rsidR="00B27033" w:rsidRPr="00131DD2" w:rsidRDefault="00B27033" w:rsidP="004A0433">
            <w:r w:rsidRPr="00131DD2">
              <w:t>41,79%</w:t>
            </w:r>
          </w:p>
        </w:tc>
        <w:tc>
          <w:tcPr>
            <w:tcW w:w="1267" w:type="dxa"/>
            <w:noWrap/>
            <w:hideMark/>
          </w:tcPr>
          <w:p w:rsidR="00B27033" w:rsidRPr="00131DD2" w:rsidRDefault="00B27033" w:rsidP="004A0433">
            <w:r w:rsidRPr="00131DD2">
              <w:t>6,03%</w:t>
            </w:r>
          </w:p>
        </w:tc>
        <w:tc>
          <w:tcPr>
            <w:tcW w:w="1053" w:type="dxa"/>
            <w:noWrap/>
            <w:hideMark/>
          </w:tcPr>
          <w:p w:rsidR="00B27033" w:rsidRPr="00131DD2" w:rsidRDefault="00B27033" w:rsidP="004A0433">
            <w:r w:rsidRPr="00131DD2">
              <w:t>7,19%</w:t>
            </w:r>
          </w:p>
        </w:tc>
      </w:tr>
    </w:tbl>
    <w:p w:rsidR="00311EBD" w:rsidRDefault="00311EBD" w:rsidP="00B27033"/>
    <w:p w:rsidR="00B27033" w:rsidRDefault="00311EBD" w:rsidP="00B27033">
      <w:r>
        <w:br w:type="column"/>
      </w:r>
    </w:p>
    <w:tbl>
      <w:tblPr>
        <w:tblStyle w:val="Tabellenraster"/>
        <w:tblW w:w="9611" w:type="dxa"/>
        <w:tblInd w:w="-431" w:type="dxa"/>
        <w:tblLook w:val="04A0" w:firstRow="1" w:lastRow="0" w:firstColumn="1" w:lastColumn="0" w:noHBand="0" w:noVBand="1"/>
      </w:tblPr>
      <w:tblGrid>
        <w:gridCol w:w="2454"/>
        <w:gridCol w:w="1352"/>
        <w:gridCol w:w="1048"/>
        <w:gridCol w:w="1350"/>
        <w:gridCol w:w="1048"/>
        <w:gridCol w:w="1361"/>
        <w:gridCol w:w="1048"/>
      </w:tblGrid>
      <w:tr w:rsidR="00B27033" w:rsidRPr="00BD2B46" w:rsidTr="00E7177E">
        <w:trPr>
          <w:trHeight w:val="285"/>
        </w:trPr>
        <w:tc>
          <w:tcPr>
            <w:tcW w:w="2469" w:type="dxa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:rsidR="00B27033" w:rsidRPr="00BD2B46" w:rsidRDefault="00B27033" w:rsidP="004A0433">
            <w:pPr>
              <w:jc w:val="center"/>
            </w:pPr>
            <w:proofErr w:type="spellStart"/>
            <w:r>
              <w:rPr>
                <w:b/>
                <w:sz w:val="28"/>
              </w:rPr>
              <w:t>Families</w:t>
            </w:r>
            <w:proofErr w:type="spellEnd"/>
            <w:r>
              <w:rPr>
                <w:b/>
                <w:sz w:val="28"/>
              </w:rPr>
              <w:t xml:space="preserve"> in </w:t>
            </w:r>
            <w:proofErr w:type="spellStart"/>
            <w:r>
              <w:rPr>
                <w:b/>
                <w:sz w:val="28"/>
              </w:rPr>
              <w:t>stool</w:t>
            </w:r>
            <w:proofErr w:type="spellEnd"/>
            <w:r w:rsidRPr="00345234">
              <w:rPr>
                <w:b/>
                <w:sz w:val="28"/>
              </w:rPr>
              <w:t xml:space="preserve"> </w:t>
            </w:r>
          </w:p>
        </w:tc>
        <w:tc>
          <w:tcPr>
            <w:tcW w:w="2412" w:type="dxa"/>
            <w:gridSpan w:val="2"/>
            <w:noWrap/>
            <w:hideMark/>
          </w:tcPr>
          <w:p w:rsidR="00B27033" w:rsidRPr="00BD2B46" w:rsidRDefault="00C06D4C" w:rsidP="004A0433">
            <w:pPr>
              <w:jc w:val="center"/>
            </w:pPr>
            <w:proofErr w:type="spellStart"/>
            <w:r>
              <w:t>Control</w:t>
            </w:r>
            <w:proofErr w:type="spellEnd"/>
            <w:r>
              <w:t xml:space="preserve"> (= wild-</w:t>
            </w:r>
            <w:r w:rsidR="00B27033" w:rsidRPr="00BD2B46">
              <w:t>type)</w:t>
            </w:r>
          </w:p>
        </w:tc>
        <w:tc>
          <w:tcPr>
            <w:tcW w:w="2410" w:type="dxa"/>
            <w:gridSpan w:val="2"/>
            <w:noWrap/>
            <w:hideMark/>
          </w:tcPr>
          <w:p w:rsidR="00B27033" w:rsidRPr="00BD2B46" w:rsidRDefault="00C06D4C" w:rsidP="004A0433">
            <w:pPr>
              <w:jc w:val="center"/>
            </w:pPr>
            <w:proofErr w:type="spellStart"/>
            <w:r w:rsidRPr="00B27033">
              <w:t>Kindlin</w:t>
            </w:r>
            <w:proofErr w:type="spellEnd"/>
            <w:r>
              <w:t xml:space="preserve"> 2</w:t>
            </w:r>
            <w:r w:rsidRPr="00C06D4C">
              <w:rPr>
                <w:vertAlign w:val="superscript"/>
              </w:rPr>
              <w:t>(-/-)</w:t>
            </w:r>
          </w:p>
        </w:tc>
        <w:tc>
          <w:tcPr>
            <w:tcW w:w="2320" w:type="dxa"/>
            <w:gridSpan w:val="2"/>
            <w:noWrap/>
            <w:hideMark/>
          </w:tcPr>
          <w:p w:rsidR="00B27033" w:rsidRPr="00BD2B46" w:rsidRDefault="00C06D4C" w:rsidP="004A0433">
            <w:pPr>
              <w:jc w:val="center"/>
            </w:pPr>
            <w:proofErr w:type="spellStart"/>
            <w:r w:rsidRPr="00C06D4C">
              <w:rPr>
                <w:lang w:val="en-US"/>
              </w:rPr>
              <w:t>Kindlin</w:t>
            </w:r>
            <w:proofErr w:type="spellEnd"/>
            <w:r w:rsidRPr="00C06D4C">
              <w:rPr>
                <w:lang w:val="en-US"/>
              </w:rPr>
              <w:t xml:space="preserve"> 2</w:t>
            </w:r>
            <w:r w:rsidRPr="00C06D4C">
              <w:rPr>
                <w:vertAlign w:val="superscript"/>
                <w:lang w:val="en-US"/>
              </w:rPr>
              <w:t>(-/-)</w:t>
            </w:r>
            <w:r w:rsidRPr="00C06D4C">
              <w:rPr>
                <w:lang w:val="en-US"/>
              </w:rPr>
              <w:br/>
              <w:t>+ UDCA</w:t>
            </w:r>
            <w:r>
              <w:rPr>
                <w:lang w:val="en-US"/>
              </w:rPr>
              <w:t>-</w:t>
            </w:r>
            <w:r w:rsidRPr="00C06D4C">
              <w:rPr>
                <w:lang w:val="en-US"/>
              </w:rPr>
              <w:t>LPE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vMerge/>
            <w:shd w:val="clear" w:color="auto" w:fill="BFBFBF" w:themeFill="background1" w:themeFillShade="BF"/>
            <w:noWrap/>
            <w:hideMark/>
          </w:tcPr>
          <w:p w:rsidR="00B27033" w:rsidRPr="00BD2B46" w:rsidRDefault="00B27033" w:rsidP="004A0433"/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pPr>
              <w:jc w:val="center"/>
            </w:pPr>
            <w:proofErr w:type="spellStart"/>
            <w:r w:rsidRPr="00BD2B46">
              <w:t>mean</w:t>
            </w:r>
            <w:proofErr w:type="spellEnd"/>
            <w:r w:rsidRPr="00BD2B46">
              <w:t xml:space="preserve"> </w:t>
            </w:r>
            <w:proofErr w:type="spellStart"/>
            <w:r w:rsidRPr="00BD2B46">
              <w:t>value</w:t>
            </w:r>
            <w:proofErr w:type="spellEnd"/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pPr>
              <w:jc w:val="center"/>
            </w:pPr>
            <w:proofErr w:type="spellStart"/>
            <w:r w:rsidRPr="00BD2B46">
              <w:t>deviation</w:t>
            </w:r>
            <w:proofErr w:type="spellEnd"/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pPr>
              <w:jc w:val="center"/>
            </w:pPr>
            <w:proofErr w:type="spellStart"/>
            <w:r w:rsidRPr="00BD2B46">
              <w:t>mean</w:t>
            </w:r>
            <w:proofErr w:type="spellEnd"/>
            <w:r w:rsidRPr="00BD2B46">
              <w:t xml:space="preserve"> </w:t>
            </w:r>
            <w:proofErr w:type="spellStart"/>
            <w:r w:rsidRPr="00BD2B46">
              <w:t>value</w:t>
            </w:r>
            <w:proofErr w:type="spellEnd"/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pPr>
              <w:jc w:val="center"/>
            </w:pPr>
            <w:proofErr w:type="spellStart"/>
            <w:r w:rsidRPr="00BD2B46">
              <w:t>deviation</w:t>
            </w:r>
            <w:proofErr w:type="spellEnd"/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pPr>
              <w:jc w:val="center"/>
            </w:pPr>
            <w:proofErr w:type="spellStart"/>
            <w:r w:rsidRPr="00BD2B46">
              <w:t>mean</w:t>
            </w:r>
            <w:proofErr w:type="spellEnd"/>
            <w:r w:rsidRPr="00BD2B46">
              <w:t xml:space="preserve"> </w:t>
            </w:r>
            <w:proofErr w:type="spellStart"/>
            <w:r w:rsidRPr="00BD2B46">
              <w:t>value</w:t>
            </w:r>
            <w:proofErr w:type="spellEnd"/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pPr>
              <w:jc w:val="center"/>
            </w:pPr>
            <w:proofErr w:type="spellStart"/>
            <w:r w:rsidRPr="00BD2B46">
              <w:t>deviation</w:t>
            </w:r>
            <w:proofErr w:type="spellEnd"/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Bifidobacteriaceae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0,03%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Nocardiaceae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Coriobacteriaceae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2,10%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0,37%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0,60%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0,57%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1,17%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0,96%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Bacteroidaceae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0,08%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0,70%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0,85%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0,77%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0,74%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Porphyromonadaceae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3,70%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4,81%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2,23%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2,74%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Prevotellaceae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2,57%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1,44%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2,67%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2,01%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10,60%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7,32%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Rikenellaceae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0,77%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0,39%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1,63%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1,44%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1,70%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0,37%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r w:rsidRPr="00BD2B46">
              <w:t>S24-7</w:t>
            </w:r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80,77%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4,64%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29,90%</w:t>
            </w:r>
            <w:r w:rsidR="00C06D4C">
              <w:t xml:space="preserve">(* </w:t>
            </w:r>
            <w:r w:rsidR="00C06D4C" w:rsidRPr="00C06D4C">
              <w:rPr>
                <w:vertAlign w:val="superscript"/>
              </w:rPr>
              <w:t>+</w:t>
            </w:r>
            <w:r w:rsidR="00C06D4C">
              <w:t>)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18,78%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61,07%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14,96%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uncultured</w:t>
            </w:r>
            <w:proofErr w:type="spellEnd"/>
            <w:r w:rsidRPr="00BD2B46">
              <w:t> </w:t>
            </w:r>
            <w:proofErr w:type="spellStart"/>
            <w:r w:rsidRPr="00BD2B46">
              <w:t>bacterium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Unknown</w:t>
            </w:r>
            <w:proofErr w:type="spellEnd"/>
            <w:r w:rsidRPr="00BD2B46">
              <w:t> Family</w:t>
            </w:r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0,08%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0,07%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0,09%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uncultured</w:t>
            </w:r>
            <w:proofErr w:type="spellEnd"/>
            <w:r w:rsidRPr="00BD2B46">
              <w:t> </w:t>
            </w:r>
            <w:proofErr w:type="spellStart"/>
            <w:r w:rsidRPr="00BD2B46">
              <w:t>bacterium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uncultured</w:t>
            </w:r>
            <w:proofErr w:type="spellEnd"/>
            <w:r w:rsidRPr="00BD2B46">
              <w:t> </w:t>
            </w:r>
            <w:proofErr w:type="spellStart"/>
            <w:r w:rsidRPr="00BD2B46">
              <w:t>bacterium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Deferribacteraceae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0,03%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Planococcaceae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Staphylococcaceae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Enterococcaceae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Lactobacillaceae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1,47%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0,65%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0,17%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0,12%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2,20%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1,93%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Christensenellaceae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0,03%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Clostridiaceae</w:t>
            </w:r>
            <w:proofErr w:type="spellEnd"/>
            <w:r w:rsidRPr="00BD2B46">
              <w:t> 1</w:t>
            </w:r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0,03%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Defluviitaleaceae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0,14%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Eubacteriaceae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r w:rsidRPr="00BD2B46">
              <w:t>Family XIII</w:t>
            </w:r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0,13%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0,10%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0,08%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Lachnospiraceae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8,50%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4,57%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11,23%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14,01%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6,80%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1,93%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Peptococcaceae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Peptostreptococcaceae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Ruminococcaceae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1,50%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0,75%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2,50%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2,91%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2,47%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0,66%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r w:rsidRPr="00BD2B46">
              <w:t>vadinBB60</w:t>
            </w:r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Erysipelotrichaceae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0,37%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0,12%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0,17%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0,09%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0,40%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0,42%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Bartonellaceae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Brucellaceae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Hyphomicrobiaceae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Phyllobacteriaceae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Rhodospirillaceae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Default="00B27033" w:rsidP="004A0433">
            <w:proofErr w:type="spellStart"/>
            <w:r w:rsidRPr="00BD2B46">
              <w:t>Rhodospirillales</w:t>
            </w:r>
            <w:proofErr w:type="spellEnd"/>
            <w:r w:rsidRPr="00BD2B46">
              <w:t> </w:t>
            </w:r>
            <w:proofErr w:type="spellStart"/>
            <w:r w:rsidRPr="00BD2B46">
              <w:t>Incertae</w:t>
            </w:r>
            <w:proofErr w:type="spellEnd"/>
            <w:r w:rsidRPr="00BD2B46">
              <w:t> </w:t>
            </w:r>
          </w:p>
          <w:p w:rsidR="00B27033" w:rsidRPr="00BD2B46" w:rsidRDefault="00B27033" w:rsidP="004A0433">
            <w:proofErr w:type="spellStart"/>
            <w:r w:rsidRPr="00BD2B46">
              <w:t>Sedis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Alcaligenaceae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0,07%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Desulfovibrionaceae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0,87%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0,33%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0,83%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0,91%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0,23%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0,12%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uncultured</w:t>
            </w:r>
            <w:proofErr w:type="spellEnd"/>
            <w:r w:rsidRPr="00BD2B46">
              <w:t> </w:t>
            </w:r>
            <w:proofErr w:type="spellStart"/>
            <w:r w:rsidRPr="00BD2B46">
              <w:t>bacterium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0,03%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0,05%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Enterobacteriaceae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15,90%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19,93%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3,77%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5,26%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Moraxellaceae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uncultured</w:t>
            </w:r>
            <w:proofErr w:type="spellEnd"/>
            <w:r w:rsidRPr="00BD2B46">
              <w:t> </w:t>
            </w:r>
            <w:proofErr w:type="spellStart"/>
            <w:r w:rsidRPr="00BD2B46">
              <w:t>bacterium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0,00%</w:t>
            </w:r>
          </w:p>
        </w:tc>
      </w:tr>
      <w:tr w:rsidR="00B27033" w:rsidRPr="00BD2B46" w:rsidTr="00E7177E">
        <w:trPr>
          <w:trHeight w:val="285"/>
        </w:trPr>
        <w:tc>
          <w:tcPr>
            <w:tcW w:w="2469" w:type="dxa"/>
            <w:noWrap/>
            <w:hideMark/>
          </w:tcPr>
          <w:p w:rsidR="00B27033" w:rsidRPr="00BD2B46" w:rsidRDefault="00B27033" w:rsidP="004A0433">
            <w:proofErr w:type="spellStart"/>
            <w:r w:rsidRPr="00BD2B46">
              <w:t>Verrucomicrobiaceae</w:t>
            </w:r>
            <w:proofErr w:type="spellEnd"/>
          </w:p>
        </w:tc>
        <w:tc>
          <w:tcPr>
            <w:tcW w:w="1359" w:type="dxa"/>
            <w:noWrap/>
            <w:hideMark/>
          </w:tcPr>
          <w:p w:rsidR="00B27033" w:rsidRPr="00BD2B46" w:rsidRDefault="00B27033" w:rsidP="004A0433">
            <w:r w:rsidRPr="00BD2B46">
              <w:t>0,60%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0,65%</w:t>
            </w:r>
          </w:p>
        </w:tc>
        <w:tc>
          <w:tcPr>
            <w:tcW w:w="1357" w:type="dxa"/>
            <w:noWrap/>
            <w:hideMark/>
          </w:tcPr>
          <w:p w:rsidR="00B27033" w:rsidRPr="00BD2B46" w:rsidRDefault="00B27033" w:rsidP="004A0433">
            <w:r w:rsidRPr="00BD2B46">
              <w:t>29,60%</w:t>
            </w:r>
          </w:p>
        </w:tc>
        <w:tc>
          <w:tcPr>
            <w:tcW w:w="1053" w:type="dxa"/>
            <w:noWrap/>
            <w:hideMark/>
          </w:tcPr>
          <w:p w:rsidR="00B27033" w:rsidRPr="00BD2B46" w:rsidRDefault="00B27033" w:rsidP="004A0433">
            <w:r w:rsidRPr="00BD2B46">
              <w:t>41,79%</w:t>
            </w:r>
          </w:p>
        </w:tc>
        <w:tc>
          <w:tcPr>
            <w:tcW w:w="1368" w:type="dxa"/>
            <w:noWrap/>
            <w:hideMark/>
          </w:tcPr>
          <w:p w:rsidR="00B27033" w:rsidRPr="00BD2B46" w:rsidRDefault="00B27033" w:rsidP="004A0433">
            <w:r w:rsidRPr="00BD2B46">
              <w:t>6,03%</w:t>
            </w:r>
          </w:p>
        </w:tc>
        <w:tc>
          <w:tcPr>
            <w:tcW w:w="952" w:type="dxa"/>
            <w:noWrap/>
            <w:hideMark/>
          </w:tcPr>
          <w:p w:rsidR="00B27033" w:rsidRPr="00BD2B46" w:rsidRDefault="00B27033" w:rsidP="004A0433">
            <w:r w:rsidRPr="00BD2B46">
              <w:t>7,19%</w:t>
            </w:r>
          </w:p>
        </w:tc>
      </w:tr>
    </w:tbl>
    <w:p w:rsidR="00B27033" w:rsidRDefault="00B27033" w:rsidP="00B27033"/>
    <w:tbl>
      <w:tblPr>
        <w:tblStyle w:val="Tabellenraster"/>
        <w:tblW w:w="10386" w:type="dxa"/>
        <w:tblInd w:w="-431" w:type="dxa"/>
        <w:tblLook w:val="04A0" w:firstRow="1" w:lastRow="0" w:firstColumn="1" w:lastColumn="0" w:noHBand="0" w:noVBand="1"/>
      </w:tblPr>
      <w:tblGrid>
        <w:gridCol w:w="3424"/>
        <w:gridCol w:w="1221"/>
        <w:gridCol w:w="1053"/>
        <w:gridCol w:w="1320"/>
        <w:gridCol w:w="1053"/>
        <w:gridCol w:w="1294"/>
        <w:gridCol w:w="1131"/>
      </w:tblGrid>
      <w:tr w:rsidR="00B27033" w:rsidRPr="006D759C" w:rsidTr="00E7177E">
        <w:trPr>
          <w:trHeight w:val="106"/>
        </w:trPr>
        <w:tc>
          <w:tcPr>
            <w:tcW w:w="3356" w:type="dxa"/>
            <w:vMerge w:val="restart"/>
            <w:shd w:val="clear" w:color="auto" w:fill="BFBFBF" w:themeFill="background1" w:themeFillShade="BF"/>
            <w:noWrap/>
            <w:vAlign w:val="center"/>
            <w:hideMark/>
          </w:tcPr>
          <w:p w:rsidR="00B27033" w:rsidRDefault="00B27033" w:rsidP="004A043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Genera in </w:t>
            </w:r>
            <w:proofErr w:type="spellStart"/>
            <w:r>
              <w:rPr>
                <w:b/>
                <w:sz w:val="28"/>
              </w:rPr>
              <w:t>stool</w:t>
            </w:r>
            <w:proofErr w:type="spellEnd"/>
          </w:p>
          <w:p w:rsidR="00B27033" w:rsidRPr="006D759C" w:rsidRDefault="00B27033" w:rsidP="004A0433">
            <w:pPr>
              <w:jc w:val="center"/>
            </w:pPr>
          </w:p>
        </w:tc>
        <w:tc>
          <w:tcPr>
            <w:tcW w:w="2253" w:type="dxa"/>
            <w:gridSpan w:val="2"/>
            <w:noWrap/>
            <w:hideMark/>
          </w:tcPr>
          <w:p w:rsidR="00B27033" w:rsidRPr="006D759C" w:rsidRDefault="00B27033" w:rsidP="004A0433">
            <w:pPr>
              <w:jc w:val="center"/>
            </w:pPr>
            <w:r w:rsidRPr="006D759C">
              <w:t>Control (= wild type)</w:t>
            </w:r>
          </w:p>
        </w:tc>
        <w:tc>
          <w:tcPr>
            <w:tcW w:w="2352" w:type="dxa"/>
            <w:gridSpan w:val="2"/>
            <w:noWrap/>
            <w:hideMark/>
          </w:tcPr>
          <w:p w:rsidR="00B27033" w:rsidRPr="006D759C" w:rsidRDefault="00C06D4C" w:rsidP="004A0433">
            <w:pPr>
              <w:jc w:val="center"/>
            </w:pPr>
            <w:proofErr w:type="spellStart"/>
            <w:r w:rsidRPr="00B27033">
              <w:t>Kindlin</w:t>
            </w:r>
            <w:proofErr w:type="spellEnd"/>
            <w:r>
              <w:t xml:space="preserve"> 2</w:t>
            </w:r>
            <w:r w:rsidRPr="00C06D4C">
              <w:rPr>
                <w:vertAlign w:val="superscript"/>
              </w:rPr>
              <w:t>(-/-)</w:t>
            </w:r>
          </w:p>
        </w:tc>
        <w:tc>
          <w:tcPr>
            <w:tcW w:w="2425" w:type="dxa"/>
            <w:gridSpan w:val="2"/>
            <w:noWrap/>
            <w:hideMark/>
          </w:tcPr>
          <w:p w:rsidR="00B27033" w:rsidRPr="006D759C" w:rsidRDefault="00C06D4C" w:rsidP="004A0433">
            <w:pPr>
              <w:jc w:val="center"/>
            </w:pPr>
            <w:proofErr w:type="spellStart"/>
            <w:r w:rsidRPr="00C06D4C">
              <w:rPr>
                <w:lang w:val="en-US"/>
              </w:rPr>
              <w:t>Kindlin</w:t>
            </w:r>
            <w:proofErr w:type="spellEnd"/>
            <w:r w:rsidRPr="00C06D4C">
              <w:rPr>
                <w:lang w:val="en-US"/>
              </w:rPr>
              <w:t xml:space="preserve"> 2</w:t>
            </w:r>
            <w:r w:rsidRPr="00C06D4C">
              <w:rPr>
                <w:vertAlign w:val="superscript"/>
                <w:lang w:val="en-US"/>
              </w:rPr>
              <w:t>(-/-)</w:t>
            </w:r>
            <w:r w:rsidRPr="00C06D4C">
              <w:rPr>
                <w:lang w:val="en-US"/>
              </w:rPr>
              <w:br/>
              <w:t>+ UDCA</w:t>
            </w:r>
            <w:r>
              <w:rPr>
                <w:lang w:val="en-US"/>
              </w:rPr>
              <w:t>-</w:t>
            </w:r>
            <w:r w:rsidRPr="00C06D4C">
              <w:rPr>
                <w:lang w:val="en-US"/>
              </w:rPr>
              <w:t>LPE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vMerge/>
            <w:shd w:val="clear" w:color="auto" w:fill="BFBFBF" w:themeFill="background1" w:themeFillShade="BF"/>
            <w:noWrap/>
            <w:hideMark/>
          </w:tcPr>
          <w:p w:rsidR="00B27033" w:rsidRPr="006D759C" w:rsidRDefault="00B27033" w:rsidP="004A0433"/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pPr>
              <w:jc w:val="center"/>
            </w:pPr>
            <w:proofErr w:type="spellStart"/>
            <w:r w:rsidRPr="006D759C">
              <w:t>mean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value</w:t>
            </w:r>
            <w:proofErr w:type="spellEnd"/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pPr>
              <w:jc w:val="center"/>
            </w:pPr>
            <w:proofErr w:type="spellStart"/>
            <w:r w:rsidRPr="006D759C">
              <w:t>deviation</w:t>
            </w:r>
            <w:proofErr w:type="spellEnd"/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pPr>
              <w:jc w:val="center"/>
            </w:pPr>
            <w:proofErr w:type="spellStart"/>
            <w:r w:rsidRPr="006D759C">
              <w:t>mean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value</w:t>
            </w:r>
            <w:proofErr w:type="spellEnd"/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pPr>
              <w:jc w:val="center"/>
            </w:pPr>
            <w:proofErr w:type="spellStart"/>
            <w:r w:rsidRPr="006D759C">
              <w:t>deviation</w:t>
            </w:r>
            <w:proofErr w:type="spellEnd"/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pPr>
              <w:jc w:val="center"/>
            </w:pPr>
            <w:proofErr w:type="spellStart"/>
            <w:r w:rsidRPr="006D759C">
              <w:t>mean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value</w:t>
            </w:r>
            <w:proofErr w:type="spellEnd"/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pPr>
              <w:jc w:val="center"/>
            </w:pPr>
            <w:proofErr w:type="spellStart"/>
            <w:r w:rsidRPr="006D759C">
              <w:t>deviation</w:t>
            </w:r>
            <w:proofErr w:type="spellEnd"/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Bifidobacterium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Rhodococcus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Adlercreutzia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Enterorhabdus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1,93%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0,33%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0,60%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0,57%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1,03%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0,83%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Parvibacter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0,09%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Coriobacteriaceae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Bacteroides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0,08%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0,70%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0,85%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0,77%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0,74%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Odoribacter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Parabacteroides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3,30%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4,45%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1,83%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2,31%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Porphyromonadaceae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0,37%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0,39%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0,37%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0,38%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Alloprevotella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1,60%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1,14%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2,33%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1,97%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10,03%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7,43%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Prevotellaceae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0,97%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0,31%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0,33%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0,40%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0,57%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0,59%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Alistipes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0,08%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0,40%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0,29%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0,43%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r w:rsidRPr="006D759C">
              <w:t>RC9 gut </w:t>
            </w:r>
            <w:proofErr w:type="spellStart"/>
            <w:r w:rsidRPr="006D759C">
              <w:t>group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0,57%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0,31%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0,87%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1,23%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1,27%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0,33%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Rikenella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0,14%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0,30%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0,24%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mouse</w:t>
            </w:r>
            <w:proofErr w:type="spellEnd"/>
            <w:r w:rsidRPr="006D759C">
              <w:t> gut </w:t>
            </w:r>
            <w:proofErr w:type="spellStart"/>
            <w:r w:rsidRPr="006D759C">
              <w:t>metagenome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Bacteroidales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S24-7</w:t>
            </w:r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80,70%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4,66%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29,90%</w:t>
            </w:r>
            <w:r w:rsidR="00C06D4C">
              <w:t xml:space="preserve">(* </w:t>
            </w:r>
            <w:r w:rsidR="00C06D4C" w:rsidRPr="00C06D4C">
              <w:rPr>
                <w:vertAlign w:val="superscript"/>
              </w:rPr>
              <w:t>+</w:t>
            </w:r>
            <w:r w:rsidR="00C06D4C">
              <w:t>)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18,78%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61,00%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14,91%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S24-7</w:t>
            </w:r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VC2.1 Bac22</w:t>
            </w:r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Candidatus</w:t>
            </w:r>
            <w:proofErr w:type="spellEnd"/>
            <w:r w:rsidRPr="006D759C">
              <w:t> </w:t>
            </w:r>
            <w:proofErr w:type="spellStart"/>
            <w:r w:rsidRPr="006D759C">
              <w:t>Saccharimonas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0,08%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0,09%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>uncultured bacterium Candidate division TM7</w:t>
            </w:r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Gastranaerophilales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Mucispirillum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Planomicrobium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Staphylococcus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Enterococcus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Lactobacillus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1,47%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0,65%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0,17%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2,20%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1,93%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Christensenella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Christensenellaceae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Candidatus</w:t>
            </w:r>
            <w:proofErr w:type="spellEnd"/>
            <w:r w:rsidRPr="006D759C">
              <w:t> </w:t>
            </w:r>
            <w:proofErr w:type="spellStart"/>
            <w:r w:rsidRPr="006D759C">
              <w:t>Arthromitus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Clostridium</w:t>
            </w:r>
            <w:proofErr w:type="spellEnd"/>
            <w:r w:rsidRPr="006D759C">
              <w:t> </w:t>
            </w:r>
            <w:proofErr w:type="spellStart"/>
            <w:r w:rsidRPr="006D759C">
              <w:t>sensu</w:t>
            </w:r>
            <w:proofErr w:type="spellEnd"/>
            <w:r w:rsidRPr="006D759C">
              <w:t> </w:t>
            </w:r>
            <w:proofErr w:type="spellStart"/>
            <w:r w:rsidRPr="006D759C">
              <w:t>stricto</w:t>
            </w:r>
            <w:proofErr w:type="spellEnd"/>
            <w:r w:rsidRPr="006D759C">
              <w:t> 1</w:t>
            </w:r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Incertae</w:t>
            </w:r>
            <w:proofErr w:type="spellEnd"/>
            <w:r w:rsidRPr="006D759C">
              <w:t> </w:t>
            </w:r>
            <w:proofErr w:type="spellStart"/>
            <w:r w:rsidRPr="006D759C">
              <w:t>Sedis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Defluviitaleaceae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0,14%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Defluviitaleaceae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Anaerofustis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Anaerovorax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Incertae</w:t>
            </w:r>
            <w:proofErr w:type="spellEnd"/>
            <w:r w:rsidRPr="006D759C">
              <w:t> </w:t>
            </w:r>
            <w:proofErr w:type="spellStart"/>
            <w:r w:rsidRPr="006D759C">
              <w:t>Sedis</w:t>
            </w:r>
            <w:proofErr w:type="spellEnd"/>
            <w:r w:rsidRPr="006D759C">
              <w:t xml:space="preserve"> Family XIII</w:t>
            </w:r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Mogibacterium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 xml:space="preserve"> Family XIII</w:t>
            </w:r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Anaerostipes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0,23%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0,33%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0,13%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Blautia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5,73%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3,90%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4,77%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6,25%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2,57%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1,32%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Coprococcus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0,14%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0,17%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0,09%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Dorea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lastRenderedPageBreak/>
              <w:t>Incertae</w:t>
            </w:r>
            <w:proofErr w:type="spellEnd"/>
            <w:r w:rsidRPr="006D759C">
              <w:t> </w:t>
            </w:r>
            <w:proofErr w:type="spellStart"/>
            <w:r w:rsidRPr="006D759C">
              <w:t>Sedis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Lachnospiraceae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0,60%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0,08%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1,07%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0,82%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1,93%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1,38%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Marvinbryantia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Moryella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0,20%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0,08%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0,09%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Pseudobutyrivibrio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Roseburia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0,17%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0,17%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0,24%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0,27%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0,31%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Lachnospiraceae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1,67%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0,59%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4,83%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6,76%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1,67%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1,13%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Lachnospiraceae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Peptococcaceae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Peptostreptococcaceae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Anaerotruncus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0,27%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0,31%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0,13%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0,09%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Flavonifractor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Incertae</w:t>
            </w:r>
            <w:proofErr w:type="spellEnd"/>
            <w:r w:rsidRPr="006D759C">
              <w:t> </w:t>
            </w:r>
            <w:proofErr w:type="spellStart"/>
            <w:r w:rsidRPr="006D759C">
              <w:t>Sedis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Ruminococcaceae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0,47%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0,17%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1,10%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1,28%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0,90%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0,65%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Intestinimonas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Oscillibacter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0,27%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0,38%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0,17%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Oscillospira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Ruminococcus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Subdoligranulum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Ruminococcaceae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1,00%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0,57%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0,80%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0,85%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1,17%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0,17%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vadinBB60</w:t>
            </w:r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Allobaculum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0,13%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0,08%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0,20%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0,28%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Incertae</w:t>
            </w:r>
            <w:proofErr w:type="spellEnd"/>
            <w:r w:rsidRPr="006D759C">
              <w:t> </w:t>
            </w:r>
            <w:proofErr w:type="spellStart"/>
            <w:r w:rsidRPr="006D759C">
              <w:t>Sedis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0,20%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0,13%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Bartonella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Ochrobactrum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Mesorhizobium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Phyllobacterium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Thalassospira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Reyranella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Parasutterella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Bilophila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Desulfovibrio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0,83%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0,29%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0,80%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0,86%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0,23%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B38</w:t>
            </w:r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Cedecea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Citrobacter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Enterobacter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1,30%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1,77%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0,30%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0,42%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Erwinia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r w:rsidRPr="006D759C">
              <w:t>Escherichia-</w:t>
            </w:r>
            <w:proofErr w:type="spellStart"/>
            <w:r w:rsidRPr="006D759C">
              <w:t>Shigella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14,60%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18,16%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3,50%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4,88%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Klebsiella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Pantoea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Providencia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Raoultella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Tatumella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Acinetobacter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RF9</w:t>
            </w:r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B27033" w:rsidRPr="006D759C" w:rsidTr="00E7177E">
        <w:trPr>
          <w:trHeight w:val="106"/>
        </w:trPr>
        <w:tc>
          <w:tcPr>
            <w:tcW w:w="3356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Akkermansia</w:t>
            </w:r>
            <w:proofErr w:type="spellEnd"/>
          </w:p>
        </w:tc>
        <w:tc>
          <w:tcPr>
            <w:tcW w:w="1221" w:type="dxa"/>
            <w:noWrap/>
            <w:hideMark/>
          </w:tcPr>
          <w:p w:rsidR="00B27033" w:rsidRPr="006D759C" w:rsidRDefault="00B27033" w:rsidP="004A0433">
            <w:r w:rsidRPr="006D759C">
              <w:t>0,60%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0,65%</w:t>
            </w:r>
          </w:p>
        </w:tc>
        <w:tc>
          <w:tcPr>
            <w:tcW w:w="1320" w:type="dxa"/>
            <w:noWrap/>
            <w:hideMark/>
          </w:tcPr>
          <w:p w:rsidR="00B27033" w:rsidRPr="006D759C" w:rsidRDefault="00B27033" w:rsidP="004A0433">
            <w:r w:rsidRPr="006D759C">
              <w:t>29,60%</w:t>
            </w:r>
          </w:p>
        </w:tc>
        <w:tc>
          <w:tcPr>
            <w:tcW w:w="1032" w:type="dxa"/>
            <w:noWrap/>
            <w:hideMark/>
          </w:tcPr>
          <w:p w:rsidR="00B27033" w:rsidRPr="006D759C" w:rsidRDefault="00B27033" w:rsidP="004A0433">
            <w:r w:rsidRPr="006D759C">
              <w:t>41,79%</w:t>
            </w:r>
          </w:p>
        </w:tc>
        <w:tc>
          <w:tcPr>
            <w:tcW w:w="1294" w:type="dxa"/>
            <w:noWrap/>
            <w:hideMark/>
          </w:tcPr>
          <w:p w:rsidR="00B27033" w:rsidRPr="006D759C" w:rsidRDefault="00B27033" w:rsidP="004A0433">
            <w:r w:rsidRPr="006D759C">
              <w:t>6,03%</w:t>
            </w:r>
          </w:p>
        </w:tc>
        <w:tc>
          <w:tcPr>
            <w:tcW w:w="1131" w:type="dxa"/>
            <w:noWrap/>
            <w:hideMark/>
          </w:tcPr>
          <w:p w:rsidR="00B27033" w:rsidRPr="006D759C" w:rsidRDefault="00B27033" w:rsidP="004A0433">
            <w:r w:rsidRPr="006D759C">
              <w:t>7,19%</w:t>
            </w:r>
          </w:p>
        </w:tc>
      </w:tr>
    </w:tbl>
    <w:p w:rsidR="00311EBD" w:rsidRDefault="00311EBD" w:rsidP="00B27033"/>
    <w:p w:rsidR="00B27033" w:rsidRDefault="00311EBD" w:rsidP="00B27033">
      <w:r>
        <w:br w:type="column"/>
      </w:r>
    </w:p>
    <w:tbl>
      <w:tblPr>
        <w:tblStyle w:val="Tabellenraster"/>
        <w:tblW w:w="10704" w:type="dxa"/>
        <w:tblInd w:w="-885" w:type="dxa"/>
        <w:tblLook w:val="04A0" w:firstRow="1" w:lastRow="0" w:firstColumn="1" w:lastColumn="0" w:noHBand="0" w:noVBand="1"/>
      </w:tblPr>
      <w:tblGrid>
        <w:gridCol w:w="4456"/>
        <w:gridCol w:w="1161"/>
        <w:gridCol w:w="1053"/>
        <w:gridCol w:w="1162"/>
        <w:gridCol w:w="1053"/>
        <w:gridCol w:w="1162"/>
        <w:gridCol w:w="1053"/>
      </w:tblGrid>
      <w:tr w:rsidR="00B27033" w:rsidRPr="006D759C" w:rsidTr="00C231B3">
        <w:trPr>
          <w:trHeight w:val="116"/>
        </w:trPr>
        <w:tc>
          <w:tcPr>
            <w:tcW w:w="4060" w:type="dxa"/>
            <w:vMerge w:val="restart"/>
            <w:shd w:val="clear" w:color="auto" w:fill="BFBFBF" w:themeFill="background1" w:themeFillShade="BF"/>
            <w:noWrap/>
            <w:hideMark/>
          </w:tcPr>
          <w:p w:rsidR="00B27033" w:rsidRDefault="00B27033" w:rsidP="004A0433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Species</w:t>
            </w:r>
            <w:proofErr w:type="spellEnd"/>
            <w:r>
              <w:rPr>
                <w:b/>
                <w:sz w:val="28"/>
              </w:rPr>
              <w:t xml:space="preserve"> in </w:t>
            </w:r>
            <w:proofErr w:type="spellStart"/>
            <w:r>
              <w:rPr>
                <w:b/>
                <w:sz w:val="28"/>
              </w:rPr>
              <w:t>stool</w:t>
            </w:r>
            <w:proofErr w:type="spellEnd"/>
          </w:p>
          <w:p w:rsidR="00B27033" w:rsidRPr="006D759C" w:rsidRDefault="00B27033" w:rsidP="0049676E"/>
        </w:tc>
        <w:tc>
          <w:tcPr>
            <w:tcW w:w="2214" w:type="dxa"/>
            <w:gridSpan w:val="2"/>
            <w:noWrap/>
            <w:hideMark/>
          </w:tcPr>
          <w:p w:rsidR="00B27033" w:rsidRPr="006D759C" w:rsidRDefault="0049676E" w:rsidP="004A0433">
            <w:pPr>
              <w:jc w:val="center"/>
            </w:pPr>
            <w:proofErr w:type="spellStart"/>
            <w:r>
              <w:t>Control</w:t>
            </w:r>
            <w:proofErr w:type="spellEnd"/>
            <w:r>
              <w:t xml:space="preserve"> (= wild-</w:t>
            </w:r>
            <w:r w:rsidR="00B27033" w:rsidRPr="006D759C">
              <w:t>type)</w:t>
            </w:r>
          </w:p>
          <w:p w:rsidR="00B27033" w:rsidRPr="006D759C" w:rsidRDefault="00B27033" w:rsidP="004A0433">
            <w:pPr>
              <w:jc w:val="center"/>
            </w:pPr>
          </w:p>
        </w:tc>
        <w:tc>
          <w:tcPr>
            <w:tcW w:w="2215" w:type="dxa"/>
            <w:gridSpan w:val="2"/>
            <w:noWrap/>
            <w:hideMark/>
          </w:tcPr>
          <w:p w:rsidR="00B27033" w:rsidRPr="006D759C" w:rsidRDefault="0049676E" w:rsidP="004A0433">
            <w:pPr>
              <w:jc w:val="center"/>
            </w:pPr>
            <w:proofErr w:type="spellStart"/>
            <w:r w:rsidRPr="00C06D4C">
              <w:rPr>
                <w:lang w:val="en-US"/>
              </w:rPr>
              <w:t>Kindlin</w:t>
            </w:r>
            <w:proofErr w:type="spellEnd"/>
            <w:r w:rsidRPr="00C06D4C">
              <w:rPr>
                <w:lang w:val="en-US"/>
              </w:rPr>
              <w:t xml:space="preserve"> 2</w:t>
            </w:r>
            <w:r w:rsidRPr="00C06D4C">
              <w:rPr>
                <w:vertAlign w:val="superscript"/>
                <w:lang w:val="en-US"/>
              </w:rPr>
              <w:t>(-/-)</w:t>
            </w:r>
            <w:r w:rsidRPr="00C06D4C">
              <w:rPr>
                <w:lang w:val="en-US"/>
              </w:rPr>
              <w:br/>
            </w:r>
          </w:p>
        </w:tc>
        <w:tc>
          <w:tcPr>
            <w:tcW w:w="2215" w:type="dxa"/>
            <w:gridSpan w:val="2"/>
            <w:noWrap/>
            <w:hideMark/>
          </w:tcPr>
          <w:p w:rsidR="00B27033" w:rsidRPr="006D759C" w:rsidRDefault="0049676E" w:rsidP="004A0433">
            <w:pPr>
              <w:jc w:val="center"/>
            </w:pPr>
            <w:proofErr w:type="spellStart"/>
            <w:r w:rsidRPr="00C06D4C">
              <w:rPr>
                <w:lang w:val="en-US"/>
              </w:rPr>
              <w:t>Kindlin</w:t>
            </w:r>
            <w:proofErr w:type="spellEnd"/>
            <w:r w:rsidRPr="00C06D4C">
              <w:rPr>
                <w:lang w:val="en-US"/>
              </w:rPr>
              <w:t xml:space="preserve"> 2</w:t>
            </w:r>
            <w:r w:rsidRPr="00C06D4C">
              <w:rPr>
                <w:vertAlign w:val="superscript"/>
                <w:lang w:val="en-US"/>
              </w:rPr>
              <w:t>(-/-)</w:t>
            </w:r>
            <w:r w:rsidRPr="00C06D4C">
              <w:rPr>
                <w:lang w:val="en-US"/>
              </w:rPr>
              <w:br/>
              <w:t>+ UDCA</w:t>
            </w:r>
            <w:r>
              <w:rPr>
                <w:lang w:val="en-US"/>
              </w:rPr>
              <w:t>-</w:t>
            </w:r>
            <w:r w:rsidRPr="00C06D4C">
              <w:rPr>
                <w:lang w:val="en-US"/>
              </w:rPr>
              <w:t>LPE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vMerge/>
            <w:shd w:val="clear" w:color="auto" w:fill="BFBFBF" w:themeFill="background1" w:themeFillShade="BF"/>
            <w:noWrap/>
            <w:hideMark/>
          </w:tcPr>
          <w:p w:rsidR="00B27033" w:rsidRPr="006D759C" w:rsidRDefault="00B27033" w:rsidP="004A0433">
            <w:pPr>
              <w:jc w:val="center"/>
            </w:pP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pPr>
              <w:jc w:val="center"/>
            </w:pPr>
            <w:proofErr w:type="spellStart"/>
            <w:r w:rsidRPr="006D759C">
              <w:t>mean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value</w:t>
            </w:r>
            <w:proofErr w:type="spellEnd"/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pPr>
              <w:jc w:val="center"/>
            </w:pPr>
            <w:proofErr w:type="spellStart"/>
            <w:r w:rsidRPr="006D759C">
              <w:t>deviation</w:t>
            </w:r>
            <w:proofErr w:type="spellEnd"/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pPr>
              <w:jc w:val="center"/>
            </w:pPr>
            <w:proofErr w:type="spellStart"/>
            <w:r w:rsidRPr="006D759C">
              <w:t>mean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value</w:t>
            </w:r>
            <w:proofErr w:type="spellEnd"/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pPr>
              <w:jc w:val="center"/>
            </w:pPr>
            <w:proofErr w:type="spellStart"/>
            <w:r w:rsidRPr="006D759C">
              <w:t>deviation</w:t>
            </w:r>
            <w:proofErr w:type="spellEnd"/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pPr>
              <w:jc w:val="center"/>
            </w:pPr>
            <w:proofErr w:type="spellStart"/>
            <w:r w:rsidRPr="006D759C">
              <w:t>mean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value</w:t>
            </w:r>
            <w:proofErr w:type="spellEnd"/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pPr>
              <w:jc w:val="center"/>
            </w:pPr>
            <w:proofErr w:type="spellStart"/>
            <w:r w:rsidRPr="006D759C">
              <w:t>deviation</w:t>
            </w:r>
            <w:proofErr w:type="spellEnd"/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Bifidobacterium</w:t>
            </w:r>
            <w:proofErr w:type="spellEnd"/>
            <w:r w:rsidRPr="006D759C">
              <w:t> </w:t>
            </w:r>
            <w:proofErr w:type="spellStart"/>
            <w:r w:rsidRPr="006D759C">
              <w:t>choerinum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Default="00B27033" w:rsidP="004A0433">
            <w:proofErr w:type="spellStart"/>
            <w:r w:rsidRPr="006D759C">
              <w:t>Bifidobacterium</w:t>
            </w:r>
            <w:proofErr w:type="spellEnd"/>
            <w:r w:rsidRPr="006D759C">
              <w:t> </w:t>
            </w:r>
            <w:proofErr w:type="spellStart"/>
            <w:r w:rsidRPr="006D759C">
              <w:t>pseudolongum</w:t>
            </w:r>
            <w:proofErr w:type="spellEnd"/>
            <w:r w:rsidRPr="006D759C">
              <w:t> </w:t>
            </w:r>
            <w:proofErr w:type="spellStart"/>
            <w:r w:rsidRPr="006D759C">
              <w:t>subsp</w:t>
            </w:r>
            <w:proofErr w:type="spellEnd"/>
            <w:r w:rsidRPr="006D759C">
              <w:t>. </w:t>
            </w:r>
          </w:p>
          <w:p w:rsidR="00B27033" w:rsidRPr="006D759C" w:rsidRDefault="00B27033" w:rsidP="004A0433">
            <w:proofErr w:type="spellStart"/>
            <w:r w:rsidRPr="006D759C">
              <w:t>globosum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Rhodococcus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Rhodococcus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Adlercreutzia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mouse</w:t>
            </w:r>
            <w:proofErr w:type="spellEnd"/>
            <w:r w:rsidRPr="006D759C">
              <w:t> gut </w:t>
            </w:r>
            <w:proofErr w:type="spellStart"/>
            <w:r w:rsidRPr="006D759C">
              <w:t>metagenome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Enterorhabdus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0,13%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0,09%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Enterorhabdus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1,80%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0,29%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0,53%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0,54%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0,97%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0,74%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Parvibacter</w:t>
            </w:r>
            <w:proofErr w:type="spellEnd"/>
            <w:r w:rsidRPr="006D759C">
              <w:t> </w:t>
            </w:r>
            <w:proofErr w:type="spellStart"/>
            <w:r w:rsidRPr="006D759C">
              <w:t>caecicola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0,09%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Coriobacteriales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Coriobacteriaceae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Bacteroides</w:t>
            </w:r>
            <w:proofErr w:type="spellEnd"/>
            <w:r w:rsidRPr="006D759C">
              <w:t> </w:t>
            </w:r>
            <w:proofErr w:type="spellStart"/>
            <w:r w:rsidRPr="006D759C">
              <w:t>acidifaciens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0,09%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bacterium</w:t>
            </w:r>
            <w:proofErr w:type="spellEnd"/>
            <w:r w:rsidRPr="006D759C">
              <w:t> NLAE-zl-G71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Bacteroides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0,09%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0,63%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0,75%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0,70%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0,65%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Bacteroides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Odoribacter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Odoribacter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Odoribacter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Parabacteroides</w:t>
            </w:r>
            <w:proofErr w:type="spellEnd"/>
            <w:r w:rsidRPr="006D759C">
              <w:t> </w:t>
            </w:r>
            <w:proofErr w:type="spellStart"/>
            <w:r w:rsidRPr="006D759C">
              <w:t>distasonis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0,23%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0,33%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0,14%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bacterium</w:t>
            </w:r>
            <w:proofErr w:type="spellEnd"/>
            <w:r w:rsidRPr="006D759C">
              <w:t> NLAE-zl-P241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0,19%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Parabacteroides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1,60%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2,19%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0,80%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0,99%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Parabacteroides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1,33%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1,74%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0,90%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1,13%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Porphyromonadaceae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0,37%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0,39%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0,37%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0,38%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Alloprevotella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1,60%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1,14%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2,33%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1,97%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10,03%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7,43%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Prevotellaceae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0,97%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0,31%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0,33%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0,40%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0,57%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0,59%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r w:rsidRPr="006D759C">
              <w:t>human gut </w:t>
            </w:r>
            <w:proofErr w:type="spellStart"/>
            <w:r w:rsidRPr="006D759C">
              <w:t>metagenome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Alistipes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Alistipes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0,08%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0,40%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0,29%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0,37%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Alistipes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36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>uncultured bacterium RC9 gut group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0,57%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0,31%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0,87%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1,23%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1,27%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0,33%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Rikenella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0,14%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0,30%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0,24%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mouse</w:t>
            </w:r>
            <w:proofErr w:type="spellEnd"/>
            <w:r w:rsidRPr="006D759C">
              <w:t> gut </w:t>
            </w:r>
            <w:proofErr w:type="spellStart"/>
            <w:r w:rsidRPr="006D759C">
              <w:t>metagenome</w:t>
            </w:r>
            <w:proofErr w:type="spellEnd"/>
            <w:r w:rsidRPr="006D759C">
              <w:t xml:space="preserve"> S24-7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Bacteroidales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S24-7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80,70%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4,66%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29,90%</w:t>
            </w:r>
            <w:r w:rsidR="004A0433">
              <w:t xml:space="preserve">  (*)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18,78%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61,00%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14,91%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S24-7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VC2.1 Bac22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Candidatus</w:t>
            </w:r>
            <w:proofErr w:type="spellEnd"/>
          </w:p>
          <w:p w:rsidR="00B27033" w:rsidRPr="006D759C" w:rsidRDefault="00B27033" w:rsidP="004A0433">
            <w:proofErr w:type="spellStart"/>
            <w:r w:rsidRPr="006D759C">
              <w:t>Saccharimonas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0,08%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0,09%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>uncultured bacterium Candidate division TM7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Gastranaerophilales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Mucispirillum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Planomicrobium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Staphylococcus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icri14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Enterococcus</w:t>
            </w:r>
            <w:proofErr w:type="spellEnd"/>
            <w:r w:rsidRPr="006D759C">
              <w:t> </w:t>
            </w:r>
            <w:proofErr w:type="spellStart"/>
            <w:r w:rsidRPr="006D759C">
              <w:t>durans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Enterococcus</w:t>
            </w:r>
            <w:proofErr w:type="spellEnd"/>
            <w:r w:rsidRPr="006D759C">
              <w:t> </w:t>
            </w:r>
            <w:proofErr w:type="spellStart"/>
            <w:r w:rsidRPr="006D759C">
              <w:t>faecalis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lastRenderedPageBreak/>
              <w:t>Enterococcus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CGLBL225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Enterococcus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L2(2012)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bacterium</w:t>
            </w:r>
            <w:proofErr w:type="spellEnd"/>
            <w:r w:rsidRPr="006D759C">
              <w:t> NLAE-zl-H395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Enterococcus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Enterococcus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Enterococcus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Lactobacillus</w:t>
            </w:r>
            <w:proofErr w:type="spellEnd"/>
            <w:r w:rsidRPr="006D759C">
              <w:t> </w:t>
            </w:r>
            <w:proofErr w:type="spellStart"/>
            <w:r w:rsidRPr="006D759C">
              <w:t>oris</w:t>
            </w:r>
            <w:proofErr w:type="spellEnd"/>
            <w:r w:rsidRPr="006D759C">
              <w:t> F0423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Lactobacillus</w:t>
            </w:r>
            <w:proofErr w:type="spellEnd"/>
            <w:r w:rsidRPr="006D759C">
              <w:t> </w:t>
            </w:r>
            <w:proofErr w:type="spellStart"/>
            <w:r w:rsidRPr="006D759C">
              <w:t>reuteri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0,30%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0,22%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0,33%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0,34%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Lactobacillus</w:t>
            </w:r>
            <w:proofErr w:type="spellEnd"/>
            <w:r w:rsidRPr="006D759C">
              <w:t> </w:t>
            </w:r>
            <w:proofErr w:type="spellStart"/>
            <w:r w:rsidRPr="006D759C">
              <w:t>reuteri</w:t>
            </w:r>
            <w:proofErr w:type="spellEnd"/>
            <w:r w:rsidRPr="006D759C">
              <w:t> ATCC 53608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Lactobacillaceae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0,23%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0,40%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0,37%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Lactobacillus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Lactobacillus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0,87%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0,33%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1,40%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1,19%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Christensenella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Christensenellaceae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Christensenellaceae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proofErr w:type="spellStart"/>
            <w:r w:rsidRPr="00C06D4C">
              <w:rPr>
                <w:lang w:val="en-US"/>
              </w:rPr>
              <w:t>Candidatus</w:t>
            </w:r>
            <w:proofErr w:type="spellEnd"/>
            <w:r w:rsidRPr="00C06D4C">
              <w:rPr>
                <w:lang w:val="en-US"/>
              </w:rPr>
              <w:t> </w:t>
            </w:r>
            <w:proofErr w:type="spellStart"/>
            <w:r w:rsidRPr="00C06D4C">
              <w:rPr>
                <w:lang w:val="en-US"/>
              </w:rPr>
              <w:t>Arthromitus</w:t>
            </w:r>
            <w:proofErr w:type="spellEnd"/>
            <w:r w:rsidRPr="00C06D4C">
              <w:rPr>
                <w:lang w:val="en-US"/>
              </w:rPr>
              <w:t> sp. SFB-mouse-Japan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Candidatus</w:t>
            </w:r>
            <w:proofErr w:type="spellEnd"/>
            <w:r w:rsidRPr="006D759C">
              <w:t> </w:t>
            </w:r>
            <w:proofErr w:type="spellStart"/>
            <w:r w:rsidRPr="006D759C">
              <w:t>Arthromitus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>uncultured bacterium Clostridium </w:t>
            </w:r>
            <w:proofErr w:type="spellStart"/>
            <w:r w:rsidRPr="00C06D4C">
              <w:rPr>
                <w:lang w:val="en-US"/>
              </w:rPr>
              <w:t>sensu</w:t>
            </w:r>
            <w:proofErr w:type="spellEnd"/>
            <w:r w:rsidRPr="00C06D4C">
              <w:rPr>
                <w:lang w:val="en-US"/>
              </w:rPr>
              <w:t> </w:t>
            </w:r>
          </w:p>
          <w:p w:rsidR="00B27033" w:rsidRPr="00C06D4C" w:rsidRDefault="00B27033" w:rsidP="004A0433">
            <w:pPr>
              <w:rPr>
                <w:lang w:val="en-US"/>
              </w:rPr>
            </w:pPr>
            <w:proofErr w:type="spellStart"/>
            <w:r w:rsidRPr="00C06D4C">
              <w:rPr>
                <w:lang w:val="en-US"/>
              </w:rPr>
              <w:t>stricto</w:t>
            </w:r>
            <w:proofErr w:type="spellEnd"/>
            <w:r w:rsidRPr="00C06D4C">
              <w:rPr>
                <w:lang w:val="en-US"/>
              </w:rPr>
              <w:t> 1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 xml:space="preserve">uncultured bacterium </w:t>
            </w:r>
            <w:proofErr w:type="spellStart"/>
            <w:r w:rsidRPr="00C06D4C">
              <w:rPr>
                <w:lang w:val="en-US"/>
              </w:rPr>
              <w:t>Incertae</w:t>
            </w:r>
            <w:proofErr w:type="spellEnd"/>
            <w:r w:rsidRPr="00C06D4C">
              <w:rPr>
                <w:lang w:val="en-US"/>
              </w:rPr>
              <w:t> </w:t>
            </w:r>
            <w:proofErr w:type="spellStart"/>
            <w:r w:rsidRPr="00C06D4C">
              <w:rPr>
                <w:lang w:val="en-US"/>
              </w:rPr>
              <w:t>Sedis</w:t>
            </w:r>
            <w:proofErr w:type="spellEnd"/>
            <w:r w:rsidRPr="00C06D4C">
              <w:rPr>
                <w:lang w:val="en-US"/>
              </w:rPr>
              <w:t xml:space="preserve"> </w:t>
            </w:r>
            <w:proofErr w:type="spellStart"/>
            <w:r w:rsidRPr="00C06D4C">
              <w:rPr>
                <w:lang w:val="en-US"/>
              </w:rPr>
              <w:t>Defluviitaleaceae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0,09%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 xml:space="preserve">uncultured organism </w:t>
            </w:r>
            <w:proofErr w:type="spellStart"/>
            <w:r w:rsidRPr="00C06D4C">
              <w:rPr>
                <w:lang w:val="en-US"/>
              </w:rPr>
              <w:t>Incertae</w:t>
            </w:r>
            <w:proofErr w:type="spellEnd"/>
            <w:r w:rsidRPr="00C06D4C">
              <w:rPr>
                <w:lang w:val="en-US"/>
              </w:rPr>
              <w:t> </w:t>
            </w:r>
            <w:proofErr w:type="spellStart"/>
            <w:r w:rsidRPr="00C06D4C">
              <w:rPr>
                <w:lang w:val="en-US"/>
              </w:rPr>
              <w:t>Sedis</w:t>
            </w:r>
            <w:proofErr w:type="spellEnd"/>
            <w:r w:rsidRPr="00C06D4C">
              <w:rPr>
                <w:lang w:val="en-US"/>
              </w:rPr>
              <w:t xml:space="preserve"> </w:t>
            </w:r>
            <w:proofErr w:type="spellStart"/>
            <w:r w:rsidRPr="00C06D4C">
              <w:rPr>
                <w:lang w:val="en-US"/>
              </w:rPr>
              <w:t>Defluviitaleaceae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Defluviitaleaceae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Anaerofustis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Anaerovorax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 xml:space="preserve">uncultured bacterium </w:t>
            </w:r>
            <w:proofErr w:type="spellStart"/>
            <w:r w:rsidRPr="00C06D4C">
              <w:rPr>
                <w:lang w:val="en-US"/>
              </w:rPr>
              <w:t>Incertae</w:t>
            </w:r>
            <w:proofErr w:type="spellEnd"/>
            <w:r w:rsidRPr="00C06D4C">
              <w:rPr>
                <w:lang w:val="en-US"/>
              </w:rPr>
              <w:t> </w:t>
            </w:r>
            <w:proofErr w:type="spellStart"/>
            <w:r w:rsidRPr="00C06D4C">
              <w:rPr>
                <w:lang w:val="en-US"/>
              </w:rPr>
              <w:t>Sedis</w:t>
            </w:r>
            <w:proofErr w:type="spellEnd"/>
            <w:r w:rsidRPr="00C06D4C">
              <w:rPr>
                <w:lang w:val="en-US"/>
              </w:rPr>
              <w:t xml:space="preserve"> Family XIII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 xml:space="preserve">unidentified </w:t>
            </w:r>
            <w:proofErr w:type="spellStart"/>
            <w:r w:rsidRPr="00C06D4C">
              <w:rPr>
                <w:lang w:val="en-US"/>
              </w:rPr>
              <w:t>Incertae</w:t>
            </w:r>
            <w:proofErr w:type="spellEnd"/>
            <w:r w:rsidRPr="00C06D4C">
              <w:rPr>
                <w:lang w:val="en-US"/>
              </w:rPr>
              <w:t> </w:t>
            </w:r>
            <w:proofErr w:type="spellStart"/>
            <w:r w:rsidRPr="00C06D4C">
              <w:rPr>
                <w:lang w:val="en-US"/>
              </w:rPr>
              <w:t>Sedis</w:t>
            </w:r>
            <w:proofErr w:type="spellEnd"/>
            <w:r w:rsidRPr="00C06D4C">
              <w:rPr>
                <w:lang w:val="en-US"/>
              </w:rPr>
              <w:t xml:space="preserve"> Family XIII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Mogibacterium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Family XIII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Family XIII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Family XIII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Anaerostipes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0,23%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0,33%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Lachnospiraceae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> 615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Clostridiales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Blautia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Blautia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4,60%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3,06%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4,23%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5,50%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2,33%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1,31%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Blautia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Blautia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1,10%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0,86%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0,53%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0,75%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Coprococcus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0,14%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Coprococcus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Dorea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>bacterium enrichment culture clone Ecwsrb007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0,23%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0,26%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0,14%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>uncultured </w:t>
            </w:r>
            <w:proofErr w:type="spellStart"/>
            <w:r w:rsidRPr="00C06D4C">
              <w:rPr>
                <w:lang w:val="en-US"/>
              </w:rPr>
              <w:t>Firmicutes</w:t>
            </w:r>
            <w:proofErr w:type="spellEnd"/>
            <w:r w:rsidRPr="00C06D4C">
              <w:rPr>
                <w:lang w:val="en-US"/>
              </w:rPr>
              <w:t xml:space="preserve"> bacterium </w:t>
            </w:r>
            <w:proofErr w:type="spellStart"/>
            <w:r w:rsidRPr="00C06D4C">
              <w:rPr>
                <w:lang w:val="en-US"/>
              </w:rPr>
              <w:t>Incertae</w:t>
            </w:r>
            <w:proofErr w:type="spellEnd"/>
            <w:r w:rsidRPr="00C06D4C">
              <w:rPr>
                <w:lang w:val="en-US"/>
              </w:rPr>
              <w:t> </w:t>
            </w:r>
            <w:proofErr w:type="spellStart"/>
            <w:r w:rsidRPr="00C06D4C">
              <w:rPr>
                <w:lang w:val="en-US"/>
              </w:rPr>
              <w:t>Sedis</w:t>
            </w:r>
            <w:proofErr w:type="spellEnd"/>
            <w:r w:rsidRPr="00C06D4C">
              <w:rPr>
                <w:lang w:val="en-US"/>
              </w:rPr>
              <w:t xml:space="preserve"> </w:t>
            </w:r>
            <w:proofErr w:type="spellStart"/>
            <w:r w:rsidRPr="00C06D4C">
              <w:rPr>
                <w:lang w:val="en-US"/>
              </w:rPr>
              <w:t>Lachnospiraceae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 xml:space="preserve">uncultured bacterium </w:t>
            </w:r>
            <w:proofErr w:type="spellStart"/>
            <w:r w:rsidRPr="00C06D4C">
              <w:rPr>
                <w:lang w:val="en-US"/>
              </w:rPr>
              <w:t>Incertae</w:t>
            </w:r>
            <w:proofErr w:type="spellEnd"/>
            <w:r w:rsidRPr="00C06D4C">
              <w:rPr>
                <w:lang w:val="en-US"/>
              </w:rPr>
              <w:t> </w:t>
            </w:r>
            <w:proofErr w:type="spellStart"/>
            <w:r w:rsidRPr="00C06D4C">
              <w:rPr>
                <w:lang w:val="en-US"/>
              </w:rPr>
              <w:t>Sedis</w:t>
            </w:r>
            <w:proofErr w:type="spellEnd"/>
            <w:r w:rsidRPr="00C06D4C">
              <w:rPr>
                <w:lang w:val="en-US"/>
              </w:rPr>
              <w:t xml:space="preserve"> </w:t>
            </w:r>
            <w:proofErr w:type="spellStart"/>
            <w:r w:rsidRPr="00C06D4C">
              <w:rPr>
                <w:lang w:val="en-US"/>
              </w:rPr>
              <w:t>Lachnospiraceae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0,57%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0,80%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0,57%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1,80%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1,26%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 xml:space="preserve">uncultured organism </w:t>
            </w:r>
            <w:proofErr w:type="spellStart"/>
            <w:r w:rsidRPr="00C06D4C">
              <w:rPr>
                <w:lang w:val="en-US"/>
              </w:rPr>
              <w:t>Incertae</w:t>
            </w:r>
            <w:proofErr w:type="spellEnd"/>
            <w:r w:rsidRPr="00C06D4C">
              <w:rPr>
                <w:lang w:val="en-US"/>
              </w:rPr>
              <w:t> </w:t>
            </w:r>
            <w:proofErr w:type="spellStart"/>
            <w:r w:rsidRPr="00C06D4C">
              <w:rPr>
                <w:lang w:val="en-US"/>
              </w:rPr>
              <w:t>Sedis</w:t>
            </w:r>
            <w:proofErr w:type="spellEnd"/>
            <w:r w:rsidRPr="00C06D4C">
              <w:rPr>
                <w:lang w:val="en-US"/>
              </w:rPr>
              <w:t xml:space="preserve"> </w:t>
            </w:r>
            <w:proofErr w:type="spellStart"/>
            <w:r w:rsidRPr="00C06D4C">
              <w:rPr>
                <w:lang w:val="en-US"/>
              </w:rPr>
              <w:t>Lachnospiraceae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Incertae</w:t>
            </w:r>
            <w:proofErr w:type="spellEnd"/>
            <w:r w:rsidRPr="006D759C">
              <w:t> </w:t>
            </w:r>
            <w:proofErr w:type="spellStart"/>
            <w:r w:rsidRPr="006D759C">
              <w:t>Sedis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Lachnospiraceae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Marvinbryantia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rumen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Marvinbryantia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lastRenderedPageBreak/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Moryella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0,20%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0,08%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0,09%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Pseudobutyrivibrio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Pseudobutyrivibrio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Clostridiales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Roseburia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Roseburia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0,17%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0,24%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0,23%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0,33%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Roseburia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Clostridiales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Lachnospiraceae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Lachnospiraceae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1,53%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0,47%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4,60%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6,43%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1,57%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Lachnospiraceae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0,20%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0,14%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0,14%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Lachnospiraceae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0,24%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Lachnospiraceae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Peptococcaceae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Peptostreptococcaceae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Anaerotruncus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0,27%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0,31%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0,09%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Anaerotruncus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Flavonifractor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Clostridium</w:t>
            </w:r>
            <w:proofErr w:type="spellEnd"/>
            <w:r w:rsidRPr="006D759C">
              <w:t> </w:t>
            </w:r>
            <w:proofErr w:type="spellStart"/>
            <w:r w:rsidRPr="006D759C">
              <w:t>viride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>uncultured </w:t>
            </w:r>
            <w:proofErr w:type="spellStart"/>
            <w:r w:rsidRPr="00C06D4C">
              <w:rPr>
                <w:lang w:val="en-US"/>
              </w:rPr>
              <w:t>Clostridiales</w:t>
            </w:r>
            <w:proofErr w:type="spellEnd"/>
            <w:r w:rsidRPr="00C06D4C">
              <w:rPr>
                <w:lang w:val="en-US"/>
              </w:rPr>
              <w:t xml:space="preserve"> bacterium </w:t>
            </w:r>
            <w:proofErr w:type="spellStart"/>
            <w:r w:rsidRPr="00C06D4C">
              <w:rPr>
                <w:lang w:val="en-US"/>
              </w:rPr>
              <w:t>Incertae</w:t>
            </w:r>
            <w:proofErr w:type="spellEnd"/>
            <w:r w:rsidRPr="00C06D4C">
              <w:rPr>
                <w:lang w:val="en-US"/>
              </w:rPr>
              <w:t> </w:t>
            </w:r>
          </w:p>
          <w:p w:rsidR="00B27033" w:rsidRPr="00C06D4C" w:rsidRDefault="00B27033" w:rsidP="004A0433">
            <w:pPr>
              <w:rPr>
                <w:lang w:val="en-US"/>
              </w:rPr>
            </w:pPr>
            <w:proofErr w:type="spellStart"/>
            <w:r w:rsidRPr="00C06D4C">
              <w:rPr>
                <w:lang w:val="en-US"/>
              </w:rPr>
              <w:t>Sedis</w:t>
            </w:r>
            <w:proofErr w:type="spellEnd"/>
            <w:r w:rsidRPr="00C06D4C">
              <w:rPr>
                <w:lang w:val="en-US"/>
              </w:rPr>
              <w:t xml:space="preserve"> </w:t>
            </w:r>
            <w:proofErr w:type="spellStart"/>
            <w:r w:rsidRPr="00C06D4C">
              <w:rPr>
                <w:lang w:val="en-US"/>
              </w:rPr>
              <w:t>Ruminococcaceae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 xml:space="preserve">uncultured bacterium </w:t>
            </w:r>
            <w:proofErr w:type="spellStart"/>
            <w:r w:rsidRPr="00C06D4C">
              <w:rPr>
                <w:lang w:val="en-US"/>
              </w:rPr>
              <w:t>Incertae</w:t>
            </w:r>
            <w:proofErr w:type="spellEnd"/>
            <w:r w:rsidRPr="00C06D4C">
              <w:rPr>
                <w:lang w:val="en-US"/>
              </w:rPr>
              <w:t> </w:t>
            </w:r>
            <w:proofErr w:type="spellStart"/>
            <w:r w:rsidRPr="00C06D4C">
              <w:rPr>
                <w:lang w:val="en-US"/>
              </w:rPr>
              <w:t>Sedis</w:t>
            </w:r>
            <w:proofErr w:type="spellEnd"/>
            <w:r w:rsidRPr="00C06D4C">
              <w:rPr>
                <w:lang w:val="en-US"/>
              </w:rPr>
              <w:t xml:space="preserve"> </w:t>
            </w:r>
            <w:proofErr w:type="spellStart"/>
            <w:r w:rsidRPr="00C06D4C">
              <w:rPr>
                <w:lang w:val="en-US"/>
              </w:rPr>
              <w:t>Ruminococcaceae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0,43%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1,10%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1,28%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0,87%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0,60%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Incertae</w:t>
            </w:r>
            <w:proofErr w:type="spellEnd"/>
            <w:r w:rsidRPr="006D759C">
              <w:t> </w:t>
            </w:r>
            <w:proofErr w:type="spellStart"/>
            <w:r w:rsidRPr="006D759C">
              <w:t>Sedis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Ruminococcaceae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Intestinimonas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Oscillibacter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0,27%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0,38%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Oscillibacter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Oscillospira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rumen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Oscillospira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Ruminococcus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Subdoligranulum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Subdoligranulum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r w:rsidRPr="006D759C">
              <w:t>human gut </w:t>
            </w:r>
            <w:proofErr w:type="spellStart"/>
            <w:r w:rsidRPr="006D759C">
              <w:t>metagenome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Ruminococcaceae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Ruminococcaceae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0,93%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0,52%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0,77%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0,81%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1,13%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Ruminococcaceae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rumen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Ruminococcaceae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Ruminococcaceae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vadinBB60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Allobaculum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0,13%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0,08%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0,20%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0,28%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 xml:space="preserve">uncultured bacterium </w:t>
            </w:r>
            <w:proofErr w:type="spellStart"/>
            <w:r w:rsidRPr="00C06D4C">
              <w:rPr>
                <w:lang w:val="en-US"/>
              </w:rPr>
              <w:t>Incertae</w:t>
            </w:r>
            <w:proofErr w:type="spellEnd"/>
            <w:r w:rsidRPr="00C06D4C">
              <w:rPr>
                <w:lang w:val="en-US"/>
              </w:rPr>
              <w:t> </w:t>
            </w:r>
            <w:proofErr w:type="spellStart"/>
            <w:r w:rsidRPr="00C06D4C">
              <w:rPr>
                <w:lang w:val="en-US"/>
              </w:rPr>
              <w:t>Sedis</w:t>
            </w:r>
            <w:proofErr w:type="spellEnd"/>
            <w:r w:rsidRPr="00C06D4C">
              <w:rPr>
                <w:lang w:val="en-US"/>
              </w:rPr>
              <w:t xml:space="preserve"> </w:t>
            </w:r>
            <w:proofErr w:type="spellStart"/>
            <w:r w:rsidRPr="00C06D4C">
              <w:rPr>
                <w:lang w:val="en-US"/>
              </w:rPr>
              <w:t>Erysipelotrichaceae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Incertae</w:t>
            </w:r>
            <w:proofErr w:type="spellEnd"/>
            <w:r w:rsidRPr="006D759C">
              <w:t> </w:t>
            </w:r>
            <w:proofErr w:type="spellStart"/>
            <w:r w:rsidRPr="006D759C">
              <w:t>Sedis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Erysipelotrichaceae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Erysipelotrichaceae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Erysipelotrichaceae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0,20%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0,08%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Erysipelotrichaceae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Bartonella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Ochrobactrum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Hyphomicrobiaceae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Sinorhizobium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Enterobacteriaceae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Phyllobacterium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lastRenderedPageBreak/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Phyllobacterium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Thalassospira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Reyranella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Parasutterella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Bilophila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Desulfovibrio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3_1_syn3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Desulfovibrio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wp6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Desulfovibrio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0,83%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0,29%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0,70%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0,85%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0,23%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0,12%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unidentified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Desulfovibrio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0,10%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0,08%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B38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Enterobacteriaceae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Cedecea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Enterobacter</w:t>
            </w:r>
            <w:proofErr w:type="spellEnd"/>
            <w:r w:rsidRPr="006D759C">
              <w:t> </w:t>
            </w:r>
            <w:proofErr w:type="spellStart"/>
            <w:r w:rsidRPr="006D759C">
              <w:t>hormaechei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Enterobacter</w:t>
            </w:r>
            <w:proofErr w:type="spellEnd"/>
            <w:r w:rsidRPr="006D759C">
              <w:t> aerogenes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Enterobacter</w:t>
            </w:r>
            <w:proofErr w:type="spellEnd"/>
            <w:r w:rsidRPr="006D759C">
              <w:t> </w:t>
            </w:r>
            <w:proofErr w:type="spellStart"/>
            <w:r w:rsidRPr="006D759C">
              <w:t>cloacae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Enterobacter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3242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Enterobacter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J33a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Enterobacter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R4-368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Enterobacter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TSE25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Enterobacter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icri1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Klebsiella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A1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Pantoea</w:t>
            </w:r>
            <w:proofErr w:type="spellEnd"/>
            <w:r w:rsidRPr="006D759C">
              <w:t> </w:t>
            </w:r>
            <w:proofErr w:type="spellStart"/>
            <w:r w:rsidRPr="006D759C">
              <w:t>agglomerans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endophytic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> S04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Enterobacteriaceae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Enterobacter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Enterobacter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1,30%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1,77%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0,30%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0,42%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Enterobacter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Erwinia</w:t>
            </w:r>
            <w:proofErr w:type="spellEnd"/>
            <w:r w:rsidRPr="006D759C">
              <w:t> </w:t>
            </w:r>
            <w:proofErr w:type="spellStart"/>
            <w:r w:rsidRPr="006D759C">
              <w:t>mallotivora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r w:rsidRPr="006D759C">
              <w:t>Escherichia coli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13,27%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16,42%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3,23%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4,50%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r w:rsidRPr="006D759C">
              <w:t>Escherichia coli TOP293-3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r w:rsidRPr="006D759C">
              <w:t>Escherichia </w:t>
            </w:r>
            <w:proofErr w:type="spellStart"/>
            <w:r w:rsidRPr="006D759C">
              <w:t>sp</w:t>
            </w:r>
            <w:proofErr w:type="spellEnd"/>
            <w:r w:rsidRPr="006D759C">
              <w:t>. 21CR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>Escherichia sp. enrichment culture</w:t>
            </w:r>
          </w:p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>clone 19(2012)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Paracoccus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B-1012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Shigella</w:t>
            </w:r>
            <w:proofErr w:type="spellEnd"/>
            <w:r w:rsidRPr="006D759C">
              <w:t> </w:t>
            </w:r>
            <w:proofErr w:type="spellStart"/>
            <w:r w:rsidRPr="006D759C">
              <w:t>flexneri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1,03%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1,32%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0,20%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0,28%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Shigella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JN-4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bacterium</w:t>
            </w:r>
            <w:proofErr w:type="spellEnd"/>
            <w:r w:rsidRPr="006D759C">
              <w:t> NLAE-zl-G495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bacterium</w:t>
            </w:r>
            <w:proofErr w:type="spellEnd"/>
            <w:r w:rsidRPr="006D759C">
              <w:t> NLAE-zl-G505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Enterobacteriaceae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Escherichia </w:t>
            </w:r>
            <w:proofErr w:type="spellStart"/>
            <w:r w:rsidRPr="006D759C">
              <w:t>sp</w:t>
            </w:r>
            <w:proofErr w:type="spellEnd"/>
            <w:r w:rsidRPr="006D759C">
              <w:t>.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Parabacteroides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Escherichia-</w:t>
            </w:r>
            <w:proofErr w:type="spellStart"/>
            <w:r w:rsidRPr="006D759C">
              <w:t>Shigella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0,20%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0,28%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>uncultured compost bacterium Escherichia-</w:t>
            </w:r>
            <w:proofErr w:type="spellStart"/>
            <w:r w:rsidRPr="00C06D4C">
              <w:rPr>
                <w:lang w:val="en-US"/>
              </w:rPr>
              <w:t>Shigella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gamma</w:t>
            </w:r>
            <w:proofErr w:type="spellEnd"/>
            <w:r w:rsidRPr="006D759C">
              <w:t> </w:t>
            </w:r>
            <w:proofErr w:type="spellStart"/>
            <w:r w:rsidRPr="006D759C">
              <w:t>proteobacterium</w:t>
            </w:r>
            <w:proofErr w:type="spellEnd"/>
            <w:r w:rsidRPr="006D759C">
              <w:t xml:space="preserve"> Escherichia-</w:t>
            </w:r>
            <w:proofErr w:type="spellStart"/>
            <w:r w:rsidRPr="006D759C">
              <w:t>Shigella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Escherichia-</w:t>
            </w:r>
            <w:proofErr w:type="spellStart"/>
            <w:r w:rsidRPr="006D759C">
              <w:t>Shigella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Klebsiella</w:t>
            </w:r>
            <w:proofErr w:type="spellEnd"/>
            <w:r w:rsidRPr="006D759C">
              <w:t> </w:t>
            </w:r>
            <w:proofErr w:type="spellStart"/>
            <w:r w:rsidRPr="006D759C">
              <w:t>pneumoniae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Klebsiella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Rai5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Klebsiella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Klebsiella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lastRenderedPageBreak/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Klebsiella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Enterobacter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Bdr5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Enterobacter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JN0513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Enterobacter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icri11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Klebsiella</w:t>
            </w:r>
            <w:proofErr w:type="spellEnd"/>
            <w:r w:rsidRPr="006D759C">
              <w:t> </w:t>
            </w:r>
            <w:proofErr w:type="spellStart"/>
            <w:r w:rsidRPr="006D759C">
              <w:t>oxytoca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Pantoea</w:t>
            </w:r>
            <w:proofErr w:type="spellEnd"/>
            <w:r w:rsidRPr="006D759C">
              <w:t> </w:t>
            </w:r>
            <w:proofErr w:type="spellStart"/>
            <w:r w:rsidRPr="006D759C">
              <w:t>agglomerans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Pantoea</w:t>
            </w:r>
            <w:proofErr w:type="spellEnd"/>
            <w:r w:rsidRPr="006D759C">
              <w:t> </w:t>
            </w:r>
            <w:proofErr w:type="spellStart"/>
            <w:r w:rsidRPr="006D759C">
              <w:t>ananatis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Pantoea</w:t>
            </w:r>
            <w:proofErr w:type="spellEnd"/>
            <w:r w:rsidRPr="006D759C">
              <w:t> </w:t>
            </w:r>
            <w:proofErr w:type="spellStart"/>
            <w:r w:rsidRPr="006D759C">
              <w:t>septica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Providencia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C06D4C" w:rsidRDefault="00B27033" w:rsidP="004A0433">
            <w:pPr>
              <w:rPr>
                <w:lang w:val="en-US"/>
              </w:rPr>
            </w:pPr>
            <w:r w:rsidRPr="00C06D4C">
              <w:rPr>
                <w:lang w:val="en-US"/>
              </w:rPr>
              <w:t>bacterium enrichment culture clone MW-11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Klebsiella</w:t>
            </w:r>
            <w:proofErr w:type="spellEnd"/>
            <w:r w:rsidRPr="006D759C">
              <w:t> </w:t>
            </w:r>
            <w:proofErr w:type="spellStart"/>
            <w:r w:rsidRPr="006D759C">
              <w:t>sp</w:t>
            </w:r>
            <w:proofErr w:type="spellEnd"/>
            <w:r w:rsidRPr="006D759C">
              <w:t>. EC1.1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Tatumella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Acinetobacter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RF9</w:t>
            </w:r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bacterium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Akkermansia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0,60%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0,65%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29,60%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41,79%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6,03%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7,19%</w:t>
            </w:r>
          </w:p>
        </w:tc>
      </w:tr>
      <w:tr w:rsidR="00E7177E" w:rsidRPr="006D759C" w:rsidTr="00C231B3">
        <w:trPr>
          <w:trHeight w:val="116"/>
        </w:trPr>
        <w:tc>
          <w:tcPr>
            <w:tcW w:w="4060" w:type="dxa"/>
            <w:noWrap/>
            <w:hideMark/>
          </w:tcPr>
          <w:p w:rsidR="00B27033" w:rsidRPr="006D759C" w:rsidRDefault="00B27033" w:rsidP="004A0433">
            <w:proofErr w:type="spellStart"/>
            <w:r w:rsidRPr="006D759C">
              <w:t>uncultured</w:t>
            </w:r>
            <w:proofErr w:type="spellEnd"/>
            <w:r w:rsidRPr="006D759C">
              <w:t> </w:t>
            </w:r>
            <w:proofErr w:type="spellStart"/>
            <w:r w:rsidRPr="006D759C">
              <w:t>organism</w:t>
            </w:r>
            <w:proofErr w:type="spellEnd"/>
            <w:r w:rsidRPr="006D759C">
              <w:t xml:space="preserve"> </w:t>
            </w:r>
            <w:proofErr w:type="spellStart"/>
            <w:r w:rsidRPr="006D759C">
              <w:t>Akkermansia</w:t>
            </w:r>
            <w:proofErr w:type="spellEnd"/>
          </w:p>
        </w:tc>
        <w:tc>
          <w:tcPr>
            <w:tcW w:w="1161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162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  <w:tc>
          <w:tcPr>
            <w:tcW w:w="1053" w:type="dxa"/>
            <w:noWrap/>
            <w:hideMark/>
          </w:tcPr>
          <w:p w:rsidR="00B27033" w:rsidRPr="006D759C" w:rsidRDefault="00B27033" w:rsidP="004A0433">
            <w:r w:rsidRPr="006D759C">
              <w:t>0,00%</w:t>
            </w:r>
          </w:p>
        </w:tc>
      </w:tr>
    </w:tbl>
    <w:p w:rsidR="004B10FE" w:rsidRPr="004B10FE" w:rsidRDefault="004B10FE" w:rsidP="004B10FE">
      <w:pPr>
        <w:spacing w:after="0"/>
        <w:rPr>
          <w:sz w:val="16"/>
        </w:rPr>
      </w:pPr>
    </w:p>
    <w:p w:rsidR="00B27033" w:rsidRPr="004B10FE" w:rsidRDefault="00B27033" w:rsidP="004B10FE">
      <w:pPr>
        <w:spacing w:after="0"/>
        <w:rPr>
          <w:b/>
          <w:sz w:val="24"/>
        </w:rPr>
      </w:pPr>
    </w:p>
    <w:sectPr w:rsidR="00B27033" w:rsidRPr="004B10FE" w:rsidSect="00C231B3">
      <w:pgSz w:w="11906" w:h="16838"/>
      <w:pgMar w:top="1418" w:right="1418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33"/>
    <w:rsid w:val="00034C38"/>
    <w:rsid w:val="001053D5"/>
    <w:rsid w:val="00311EBD"/>
    <w:rsid w:val="00360899"/>
    <w:rsid w:val="0037598A"/>
    <w:rsid w:val="0049676E"/>
    <w:rsid w:val="004A0433"/>
    <w:rsid w:val="004B10FE"/>
    <w:rsid w:val="0060422D"/>
    <w:rsid w:val="006918B7"/>
    <w:rsid w:val="00696831"/>
    <w:rsid w:val="00864214"/>
    <w:rsid w:val="008850FB"/>
    <w:rsid w:val="008B7E83"/>
    <w:rsid w:val="009A4B0C"/>
    <w:rsid w:val="00AC3491"/>
    <w:rsid w:val="00B27033"/>
    <w:rsid w:val="00C06D4C"/>
    <w:rsid w:val="00C231B3"/>
    <w:rsid w:val="00E7177E"/>
    <w:rsid w:val="00FE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27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semiHidden/>
    <w:unhideWhenUsed/>
    <w:rsid w:val="00B27033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27033"/>
    <w:rPr>
      <w:color w:val="800080"/>
      <w:u w:val="single"/>
    </w:rPr>
  </w:style>
  <w:style w:type="paragraph" w:customStyle="1" w:styleId="msonormal0">
    <w:name w:val="msonormal"/>
    <w:basedOn w:val="Standard"/>
    <w:rsid w:val="00B27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ont0">
    <w:name w:val="font0"/>
    <w:basedOn w:val="Standard"/>
    <w:rsid w:val="00B2703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de-DE"/>
    </w:rPr>
  </w:style>
  <w:style w:type="paragraph" w:customStyle="1" w:styleId="xl66">
    <w:name w:val="xl66"/>
    <w:basedOn w:val="Standard"/>
    <w:rsid w:val="00B270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7">
    <w:name w:val="xl67"/>
    <w:basedOn w:val="Standard"/>
    <w:rsid w:val="00B270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8">
    <w:name w:val="xl68"/>
    <w:basedOn w:val="Standard"/>
    <w:rsid w:val="00B270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9">
    <w:name w:val="xl69"/>
    <w:basedOn w:val="Standard"/>
    <w:rsid w:val="00B270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0">
    <w:name w:val="xl70"/>
    <w:basedOn w:val="Standard"/>
    <w:rsid w:val="00B2703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1">
    <w:name w:val="xl71"/>
    <w:basedOn w:val="Standard"/>
    <w:rsid w:val="00B270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2">
    <w:name w:val="xl72"/>
    <w:basedOn w:val="Standard"/>
    <w:rsid w:val="00B270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3">
    <w:name w:val="xl73"/>
    <w:basedOn w:val="Standard"/>
    <w:rsid w:val="00B27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4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27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semiHidden/>
    <w:unhideWhenUsed/>
    <w:rsid w:val="00B27033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27033"/>
    <w:rPr>
      <w:color w:val="800080"/>
      <w:u w:val="single"/>
    </w:rPr>
  </w:style>
  <w:style w:type="paragraph" w:customStyle="1" w:styleId="msonormal0">
    <w:name w:val="msonormal"/>
    <w:basedOn w:val="Standard"/>
    <w:rsid w:val="00B27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font0">
    <w:name w:val="font0"/>
    <w:basedOn w:val="Standard"/>
    <w:rsid w:val="00B2703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de-DE"/>
    </w:rPr>
  </w:style>
  <w:style w:type="paragraph" w:customStyle="1" w:styleId="xl66">
    <w:name w:val="xl66"/>
    <w:basedOn w:val="Standard"/>
    <w:rsid w:val="00B270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7">
    <w:name w:val="xl67"/>
    <w:basedOn w:val="Standard"/>
    <w:rsid w:val="00B270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8">
    <w:name w:val="xl68"/>
    <w:basedOn w:val="Standard"/>
    <w:rsid w:val="00B270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9">
    <w:name w:val="xl69"/>
    <w:basedOn w:val="Standard"/>
    <w:rsid w:val="00B270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0">
    <w:name w:val="xl70"/>
    <w:basedOn w:val="Standard"/>
    <w:rsid w:val="00B2703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1">
    <w:name w:val="xl71"/>
    <w:basedOn w:val="Standard"/>
    <w:rsid w:val="00B270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2">
    <w:name w:val="xl72"/>
    <w:basedOn w:val="Standard"/>
    <w:rsid w:val="00B270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3">
    <w:name w:val="xl73"/>
    <w:basedOn w:val="Standard"/>
    <w:rsid w:val="00B27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4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9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44EB6FED</Template>
  <TotalTime>0</TotalTime>
  <Pages>10</Pages>
  <Words>3356</Words>
  <Characters>21146</Characters>
  <Application>Microsoft Office Word</Application>
  <DocSecurity>0</DocSecurity>
  <Lines>176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Heidelberg</Company>
  <LinksUpToDate>false</LinksUpToDate>
  <CharactersWithSpaces>24454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Hornuß</dc:creator>
  <cp:lastModifiedBy>Stremmel, Wolfgang</cp:lastModifiedBy>
  <cp:revision>2</cp:revision>
  <cp:lastPrinted>2017-12-28T15:57:00Z</cp:lastPrinted>
  <dcterms:created xsi:type="dcterms:W3CDTF">2017-12-28T15:58:00Z</dcterms:created>
  <dcterms:modified xsi:type="dcterms:W3CDTF">2017-12-28T15:58:00Z</dcterms:modified>
</cp:coreProperties>
</file>